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7269E" w14:textId="014DFB1D" w:rsidR="005758E9" w:rsidRPr="00544746" w:rsidRDefault="00092AAC" w:rsidP="007541E2">
      <w:pPr>
        <w:keepNext/>
        <w:jc w:val="center"/>
        <w:rPr>
          <w:sz w:val="32"/>
          <w:szCs w:val="32"/>
        </w:rPr>
      </w:pPr>
      <w:r>
        <w:rPr>
          <w:b/>
          <w:noProof/>
          <w:sz w:val="32"/>
          <w:szCs w:val="32"/>
        </w:rPr>
        <mc:AlternateContent>
          <mc:Choice Requires="wps">
            <w:drawing>
              <wp:anchor distT="0" distB="0" distL="114300" distR="114300" simplePos="0" relativeHeight="251657728" behindDoc="0" locked="0" layoutInCell="1" allowOverlap="1" wp14:anchorId="0367ECDF" wp14:editId="44F6EB6C">
                <wp:simplePos x="0" y="0"/>
                <wp:positionH relativeFrom="column">
                  <wp:posOffset>4293235</wp:posOffset>
                </wp:positionH>
                <wp:positionV relativeFrom="paragraph">
                  <wp:posOffset>-751205</wp:posOffset>
                </wp:positionV>
                <wp:extent cx="2377440" cy="262255"/>
                <wp:effectExtent l="0" t="0" r="1016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262255"/>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755259D" w14:textId="77777777" w:rsidR="00DE5588" w:rsidRPr="00FE4B26" w:rsidRDefault="00DE5588" w:rsidP="00FE4B26">
                            <w:pPr>
                              <w:rPr>
                                <w:szCs w:val="40"/>
                              </w:rPr>
                            </w:pP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0367ECDF" id="_x0000_t202" coordsize="21600,21600" o:spt="202" path="m,l,21600r21600,l21600,xe">
                <v:stroke joinstyle="miter"/>
                <v:path gradientshapeok="t" o:connecttype="rect"/>
              </v:shapetype>
              <v:shape id="Text Box 2" o:spid="_x0000_s1026" type="#_x0000_t202" style="position:absolute;left:0;text-align:left;margin-left:338.05pt;margin-top:-59.15pt;width:187.2pt;height:20.65pt;z-index:25165772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" stroked="f">
                <v:textbox style="mso-fit-shape-to-text:t">
                  <w:txbxContent>
                    <w:p w14:paraId="6755259D" w14:textId="77777777" w:rsidR="00DE5588" w:rsidRPr="00FE4B26" w:rsidRDefault="00DE5588" w:rsidP="00FE4B26">
                      <w:pPr>
                        <w:rPr>
                          <w:szCs w:val="40"/>
                        </w:rPr>
                      </w:pPr>
                    </w:p>
                  </w:txbxContent>
                </v:textbox>
              </v:shape>
            </w:pict>
          </mc:Fallback>
        </mc:AlternateContent>
      </w:r>
      <w:r w:rsidR="00882CB0" w:rsidRPr="00544746">
        <w:rPr>
          <w:b/>
          <w:sz w:val="32"/>
          <w:szCs w:val="32"/>
        </w:rPr>
        <w:t>Northwest Public Power Association</w:t>
      </w:r>
    </w:p>
    <w:p w14:paraId="5451675F" w14:textId="588376DE" w:rsidR="001F7E47" w:rsidRDefault="00D0186A" w:rsidP="00B72FBC">
      <w:pPr>
        <w:keepNext/>
        <w:jc w:val="center"/>
        <w:rPr>
          <w:b/>
          <w:sz w:val="32"/>
          <w:szCs w:val="32"/>
        </w:rPr>
      </w:pPr>
      <w:r w:rsidRPr="00544746">
        <w:rPr>
          <w:b/>
          <w:sz w:val="32"/>
          <w:szCs w:val="32"/>
        </w:rPr>
        <w:t xml:space="preserve">Resolution </w:t>
      </w:r>
      <w:r w:rsidR="00205332" w:rsidRPr="00544746">
        <w:rPr>
          <w:b/>
          <w:sz w:val="32"/>
          <w:szCs w:val="32"/>
        </w:rPr>
        <w:t>20</w:t>
      </w:r>
      <w:r w:rsidR="00205332">
        <w:rPr>
          <w:b/>
          <w:sz w:val="32"/>
          <w:szCs w:val="32"/>
        </w:rPr>
        <w:t>2</w:t>
      </w:r>
      <w:ins w:id="0" w:author="Author">
        <w:r w:rsidR="002941C7">
          <w:rPr>
            <w:b/>
            <w:sz w:val="32"/>
            <w:szCs w:val="32"/>
          </w:rPr>
          <w:t>3</w:t>
        </w:r>
      </w:ins>
      <w:del w:id="1" w:author="Author">
        <w:r w:rsidR="00205332" w:rsidDel="002941C7">
          <w:rPr>
            <w:b/>
            <w:sz w:val="32"/>
            <w:szCs w:val="32"/>
          </w:rPr>
          <w:delText>2</w:delText>
        </w:r>
      </w:del>
      <w:r w:rsidR="00394ECC">
        <w:rPr>
          <w:b/>
          <w:sz w:val="32"/>
          <w:szCs w:val="32"/>
        </w:rPr>
        <w:t>-02</w:t>
      </w:r>
    </w:p>
    <w:p w14:paraId="51F7779C" w14:textId="77777777" w:rsidR="001F7E47" w:rsidRPr="001F7E47" w:rsidRDefault="00BC126E" w:rsidP="00B72FBC">
      <w:pPr>
        <w:keepNext/>
        <w:jc w:val="center"/>
        <w:rPr>
          <w:b/>
          <w:sz w:val="32"/>
          <w:szCs w:val="32"/>
        </w:rPr>
      </w:pPr>
      <w:r>
        <w:rPr>
          <w:rFonts w:eastAsia="Times New Roman"/>
          <w:b/>
          <w:bCs/>
          <w:sz w:val="32"/>
          <w:szCs w:val="32"/>
        </w:rPr>
        <w:t xml:space="preserve">In Support of </w:t>
      </w:r>
      <w:r w:rsidR="004824D3">
        <w:rPr>
          <w:rFonts w:eastAsia="Times New Roman"/>
          <w:b/>
          <w:bCs/>
          <w:sz w:val="32"/>
          <w:szCs w:val="32"/>
        </w:rPr>
        <w:t xml:space="preserve">All </w:t>
      </w:r>
      <w:r w:rsidR="001F7E47" w:rsidRPr="001F7E47">
        <w:rPr>
          <w:rFonts w:eastAsia="Times New Roman"/>
          <w:b/>
          <w:bCs/>
          <w:sz w:val="32"/>
          <w:szCs w:val="32"/>
        </w:rPr>
        <w:t>Hydropower</w:t>
      </w:r>
      <w:r w:rsidR="00A92798">
        <w:rPr>
          <w:rFonts w:eastAsia="Times New Roman"/>
          <w:b/>
          <w:bCs/>
          <w:sz w:val="32"/>
          <w:szCs w:val="32"/>
        </w:rPr>
        <w:t xml:space="preserve"> as a Renewable Resource </w:t>
      </w:r>
    </w:p>
    <w:p w14:paraId="1DB47C2F" w14:textId="77777777" w:rsidR="001F7E47" w:rsidRPr="00D461CA" w:rsidRDefault="001F7E47" w:rsidP="00D461CA">
      <w:pPr>
        <w:spacing w:line="276" w:lineRule="auto"/>
        <w:rPr>
          <w:rFonts w:eastAsia="Times New Roman" w:cs="Calibri"/>
          <w:b/>
          <w:bCs/>
          <w:sz w:val="24"/>
          <w:szCs w:val="24"/>
        </w:rPr>
      </w:pPr>
    </w:p>
    <w:p w14:paraId="300CC8C1" w14:textId="77777777" w:rsidR="001F7E47" w:rsidRPr="00D461CA" w:rsidRDefault="001F7E47" w:rsidP="00D461CA">
      <w:pPr>
        <w:spacing w:line="276" w:lineRule="auto"/>
        <w:rPr>
          <w:rFonts w:eastAsia="Times New Roman" w:cs="Calibri"/>
          <w:sz w:val="24"/>
          <w:szCs w:val="24"/>
        </w:rPr>
      </w:pPr>
      <w:r w:rsidRPr="00D461CA">
        <w:rPr>
          <w:rFonts w:eastAsia="Times New Roman" w:cs="Calibri"/>
          <w:b/>
          <w:bCs/>
          <w:sz w:val="24"/>
          <w:szCs w:val="24"/>
        </w:rPr>
        <w:t>Background</w:t>
      </w:r>
    </w:p>
    <w:p w14:paraId="757E57FF" w14:textId="77777777" w:rsidR="001F7E47" w:rsidRPr="00D461CA" w:rsidRDefault="001F7E47" w:rsidP="00D461CA">
      <w:pPr>
        <w:spacing w:line="276" w:lineRule="auto"/>
        <w:rPr>
          <w:rFonts w:eastAsia="Times New Roman" w:cs="Calibri"/>
          <w:sz w:val="24"/>
          <w:szCs w:val="24"/>
        </w:rPr>
      </w:pPr>
    </w:p>
    <w:p w14:paraId="0B02C135" w14:textId="4712EBE1" w:rsidR="009E6A56" w:rsidRPr="00082687" w:rsidRDefault="009356E4" w:rsidP="00082687">
      <w:pPr>
        <w:spacing w:line="276" w:lineRule="auto"/>
        <w:rPr>
          <w:rFonts w:asciiTheme="majorHAnsi" w:eastAsia="Times New Roman" w:hAnsiTheme="majorHAnsi" w:cstheme="majorHAnsi"/>
          <w:sz w:val="24"/>
          <w:szCs w:val="24"/>
        </w:rPr>
      </w:pPr>
      <w:r w:rsidRPr="006956DA">
        <w:rPr>
          <w:rFonts w:asciiTheme="majorHAnsi" w:eastAsia="Times New Roman" w:hAnsiTheme="majorHAnsi" w:cs="Calibri"/>
          <w:sz w:val="24"/>
          <w:szCs w:val="24"/>
        </w:rPr>
        <w:t>N</w:t>
      </w:r>
      <w:r w:rsidRPr="00082687">
        <w:rPr>
          <w:rFonts w:asciiTheme="majorHAnsi" w:eastAsia="Times New Roman" w:hAnsiTheme="majorHAnsi" w:cstheme="majorHAnsi"/>
          <w:sz w:val="24"/>
          <w:szCs w:val="24"/>
        </w:rPr>
        <w:t>WPPA supports h</w:t>
      </w:r>
      <w:r w:rsidR="00DB7C74" w:rsidRPr="00082687">
        <w:rPr>
          <w:rFonts w:asciiTheme="majorHAnsi" w:eastAsia="Times New Roman" w:hAnsiTheme="majorHAnsi" w:cstheme="majorHAnsi"/>
          <w:sz w:val="24"/>
          <w:szCs w:val="24"/>
        </w:rPr>
        <w:t>ydropower</w:t>
      </w:r>
      <w:r w:rsidRPr="00082687">
        <w:rPr>
          <w:rFonts w:asciiTheme="majorHAnsi" w:eastAsia="Times New Roman" w:hAnsiTheme="majorHAnsi" w:cstheme="majorHAnsi"/>
          <w:sz w:val="24"/>
          <w:szCs w:val="24"/>
        </w:rPr>
        <w:t>,</w:t>
      </w:r>
      <w:r w:rsidR="00DB7C74" w:rsidRPr="00082687">
        <w:rPr>
          <w:rFonts w:asciiTheme="majorHAnsi" w:eastAsia="Times New Roman" w:hAnsiTheme="majorHAnsi" w:cstheme="majorHAnsi"/>
          <w:sz w:val="24"/>
          <w:szCs w:val="24"/>
        </w:rPr>
        <w:t xml:space="preserve"> the foundation of the</w:t>
      </w:r>
      <w:r w:rsidR="00A92798" w:rsidRPr="00082687">
        <w:rPr>
          <w:rFonts w:asciiTheme="majorHAnsi" w:eastAsia="Times New Roman" w:hAnsiTheme="majorHAnsi" w:cstheme="majorHAnsi"/>
          <w:sz w:val="24"/>
          <w:szCs w:val="24"/>
        </w:rPr>
        <w:t xml:space="preserve"> Northwest</w:t>
      </w:r>
      <w:r w:rsidR="00DB7C74" w:rsidRPr="00082687">
        <w:rPr>
          <w:rFonts w:asciiTheme="majorHAnsi" w:eastAsia="Times New Roman" w:hAnsiTheme="majorHAnsi" w:cstheme="majorHAnsi"/>
          <w:sz w:val="24"/>
          <w:szCs w:val="24"/>
        </w:rPr>
        <w:t xml:space="preserve"> region’s energy supply</w:t>
      </w:r>
      <w:r w:rsidRPr="00082687">
        <w:rPr>
          <w:rFonts w:asciiTheme="majorHAnsi" w:eastAsia="Times New Roman" w:hAnsiTheme="majorHAnsi" w:cstheme="majorHAnsi"/>
          <w:sz w:val="24"/>
          <w:szCs w:val="24"/>
        </w:rPr>
        <w:t>,</w:t>
      </w:r>
      <w:r w:rsidR="00DB7C74" w:rsidRPr="00082687">
        <w:rPr>
          <w:rFonts w:asciiTheme="majorHAnsi" w:eastAsia="Times New Roman" w:hAnsiTheme="majorHAnsi" w:cstheme="majorHAnsi"/>
          <w:sz w:val="24"/>
          <w:szCs w:val="24"/>
        </w:rPr>
        <w:t> </w:t>
      </w:r>
      <w:r w:rsidR="005C7D77" w:rsidRPr="00082687">
        <w:rPr>
          <w:rFonts w:asciiTheme="majorHAnsi" w:eastAsia="Times New Roman" w:hAnsiTheme="majorHAnsi" w:cstheme="majorHAnsi"/>
          <w:sz w:val="24"/>
          <w:szCs w:val="24"/>
        </w:rPr>
        <w:t xml:space="preserve">as a </w:t>
      </w:r>
      <w:r w:rsidR="00A92798" w:rsidRPr="00082687">
        <w:rPr>
          <w:rFonts w:asciiTheme="majorHAnsi" w:eastAsia="Times New Roman" w:hAnsiTheme="majorHAnsi" w:cstheme="majorHAnsi"/>
          <w:sz w:val="24"/>
          <w:szCs w:val="24"/>
        </w:rPr>
        <w:t>clean</w:t>
      </w:r>
      <w:r w:rsidR="001243D1">
        <w:rPr>
          <w:rFonts w:asciiTheme="majorHAnsi" w:eastAsia="Times New Roman" w:hAnsiTheme="majorHAnsi" w:cstheme="majorHAnsi"/>
          <w:sz w:val="24"/>
          <w:szCs w:val="24"/>
        </w:rPr>
        <w:t>,</w:t>
      </w:r>
      <w:r w:rsidR="00A92798" w:rsidRPr="00082687">
        <w:rPr>
          <w:rFonts w:asciiTheme="majorHAnsi" w:eastAsia="Times New Roman" w:hAnsiTheme="majorHAnsi" w:cstheme="majorHAnsi"/>
          <w:sz w:val="24"/>
          <w:szCs w:val="24"/>
        </w:rPr>
        <w:t xml:space="preserve"> </w:t>
      </w:r>
      <w:r w:rsidR="005C7D77" w:rsidRPr="00082687">
        <w:rPr>
          <w:rFonts w:asciiTheme="majorHAnsi" w:eastAsia="Times New Roman" w:hAnsiTheme="majorHAnsi" w:cstheme="majorHAnsi"/>
          <w:sz w:val="24"/>
          <w:szCs w:val="24"/>
        </w:rPr>
        <w:t>renewable,</w:t>
      </w:r>
      <w:r w:rsidR="00A92798" w:rsidRPr="00082687">
        <w:rPr>
          <w:rFonts w:asciiTheme="majorHAnsi" w:eastAsia="Times New Roman" w:hAnsiTheme="majorHAnsi" w:cstheme="majorHAnsi"/>
          <w:sz w:val="24"/>
          <w:szCs w:val="24"/>
        </w:rPr>
        <w:t xml:space="preserve"> </w:t>
      </w:r>
      <w:r w:rsidR="001F7E47" w:rsidRPr="00082687">
        <w:rPr>
          <w:rFonts w:asciiTheme="majorHAnsi" w:eastAsia="Times New Roman" w:hAnsiTheme="majorHAnsi" w:cstheme="majorHAnsi"/>
          <w:sz w:val="24"/>
          <w:szCs w:val="24"/>
        </w:rPr>
        <w:t>cost-effective</w:t>
      </w:r>
      <w:r w:rsidR="005C7D77" w:rsidRPr="00082687">
        <w:rPr>
          <w:rFonts w:asciiTheme="majorHAnsi" w:eastAsia="Times New Roman" w:hAnsiTheme="majorHAnsi" w:cstheme="majorHAnsi"/>
          <w:sz w:val="24"/>
          <w:szCs w:val="24"/>
        </w:rPr>
        <w:t xml:space="preserve">, </w:t>
      </w:r>
      <w:r w:rsidR="0063092A" w:rsidRPr="00082687">
        <w:rPr>
          <w:rFonts w:asciiTheme="majorHAnsi" w:eastAsia="Times New Roman" w:hAnsiTheme="majorHAnsi" w:cstheme="majorHAnsi"/>
          <w:sz w:val="24"/>
          <w:szCs w:val="24"/>
        </w:rPr>
        <w:t>carbon</w:t>
      </w:r>
      <w:r w:rsidR="005C7D77" w:rsidRPr="00082687">
        <w:rPr>
          <w:rFonts w:asciiTheme="majorHAnsi" w:eastAsia="Times New Roman" w:hAnsiTheme="majorHAnsi" w:cstheme="majorHAnsi"/>
          <w:sz w:val="24"/>
          <w:szCs w:val="24"/>
        </w:rPr>
        <w:t>-</w:t>
      </w:r>
      <w:r w:rsidRPr="00082687">
        <w:rPr>
          <w:rFonts w:asciiTheme="majorHAnsi" w:eastAsia="Times New Roman" w:hAnsiTheme="majorHAnsi" w:cstheme="majorHAnsi"/>
          <w:sz w:val="24"/>
          <w:szCs w:val="24"/>
        </w:rPr>
        <w:t>free</w:t>
      </w:r>
      <w:r w:rsidR="001F7E47" w:rsidRPr="00082687">
        <w:rPr>
          <w:rFonts w:asciiTheme="majorHAnsi" w:eastAsia="Times New Roman" w:hAnsiTheme="majorHAnsi" w:cstheme="majorHAnsi"/>
          <w:sz w:val="24"/>
          <w:szCs w:val="24"/>
        </w:rPr>
        <w:t xml:space="preserve"> and safe energy resource.  </w:t>
      </w:r>
      <w:r w:rsidR="00FB7A4B" w:rsidRPr="00082687">
        <w:rPr>
          <w:rFonts w:asciiTheme="majorHAnsi" w:eastAsia="Times New Roman" w:hAnsiTheme="majorHAnsi" w:cstheme="majorHAnsi"/>
          <w:sz w:val="24"/>
          <w:szCs w:val="24"/>
        </w:rPr>
        <w:t>Multi-purpose</w:t>
      </w:r>
      <w:r w:rsidR="00B42867" w:rsidRPr="00082687">
        <w:rPr>
          <w:rFonts w:asciiTheme="majorHAnsi" w:eastAsia="Times New Roman" w:hAnsiTheme="majorHAnsi" w:cstheme="majorHAnsi"/>
          <w:sz w:val="24"/>
          <w:szCs w:val="24"/>
        </w:rPr>
        <w:t xml:space="preserve"> </w:t>
      </w:r>
      <w:r w:rsidR="00DF36EB" w:rsidRPr="00082687">
        <w:rPr>
          <w:rFonts w:asciiTheme="majorHAnsi" w:eastAsia="Times New Roman" w:hAnsiTheme="majorHAnsi" w:cstheme="majorHAnsi"/>
          <w:sz w:val="24"/>
          <w:szCs w:val="24"/>
        </w:rPr>
        <w:t>dams</w:t>
      </w:r>
      <w:r w:rsidR="00726F5A" w:rsidRPr="00082687">
        <w:rPr>
          <w:rFonts w:asciiTheme="majorHAnsi" w:eastAsia="Times New Roman" w:hAnsiTheme="majorHAnsi" w:cstheme="majorHAnsi"/>
          <w:sz w:val="24"/>
          <w:szCs w:val="24"/>
        </w:rPr>
        <w:t xml:space="preserve"> </w:t>
      </w:r>
      <w:r w:rsidR="005A2B97" w:rsidRPr="00082687">
        <w:rPr>
          <w:rFonts w:asciiTheme="majorHAnsi" w:eastAsia="Times New Roman" w:hAnsiTheme="majorHAnsi" w:cstheme="majorHAnsi"/>
          <w:sz w:val="24"/>
          <w:szCs w:val="24"/>
        </w:rPr>
        <w:t xml:space="preserve">conserve and manage water to meet the needs of the people and </w:t>
      </w:r>
      <w:r w:rsidR="00726F5A" w:rsidRPr="00082687">
        <w:rPr>
          <w:rFonts w:asciiTheme="majorHAnsi" w:eastAsia="Times New Roman" w:hAnsiTheme="majorHAnsi" w:cstheme="majorHAnsi"/>
          <w:sz w:val="24"/>
          <w:szCs w:val="24"/>
        </w:rPr>
        <w:t xml:space="preserve">the </w:t>
      </w:r>
      <w:r w:rsidR="001243D1">
        <w:rPr>
          <w:rFonts w:asciiTheme="majorHAnsi" w:eastAsia="Times New Roman" w:hAnsiTheme="majorHAnsi" w:cstheme="majorHAnsi"/>
          <w:sz w:val="24"/>
          <w:szCs w:val="24"/>
        </w:rPr>
        <w:t>n</w:t>
      </w:r>
      <w:r w:rsidR="00DB7C74" w:rsidRPr="00082687">
        <w:rPr>
          <w:rFonts w:asciiTheme="majorHAnsi" w:eastAsia="Times New Roman" w:hAnsiTheme="majorHAnsi" w:cstheme="majorHAnsi"/>
          <w:sz w:val="24"/>
          <w:szCs w:val="24"/>
        </w:rPr>
        <w:t>ation’s economy</w:t>
      </w:r>
      <w:r w:rsidR="00742951" w:rsidRPr="00082687">
        <w:rPr>
          <w:rFonts w:asciiTheme="majorHAnsi" w:eastAsia="Times New Roman" w:hAnsiTheme="majorHAnsi" w:cstheme="majorHAnsi"/>
          <w:sz w:val="24"/>
          <w:szCs w:val="24"/>
        </w:rPr>
        <w:t>.</w:t>
      </w:r>
      <w:r w:rsidR="00A92798" w:rsidRPr="00082687">
        <w:rPr>
          <w:rFonts w:asciiTheme="majorHAnsi" w:eastAsia="Times New Roman" w:hAnsiTheme="majorHAnsi" w:cstheme="majorHAnsi"/>
          <w:sz w:val="24"/>
          <w:szCs w:val="24"/>
        </w:rPr>
        <w:t xml:space="preserve"> </w:t>
      </w:r>
    </w:p>
    <w:p w14:paraId="03BAD391" w14:textId="77777777" w:rsidR="009E6A56" w:rsidRPr="00082687" w:rsidRDefault="009E6A56" w:rsidP="00082687">
      <w:pPr>
        <w:spacing w:line="276" w:lineRule="auto"/>
        <w:rPr>
          <w:rFonts w:asciiTheme="majorHAnsi" w:eastAsia="Times New Roman" w:hAnsiTheme="majorHAnsi" w:cstheme="majorHAnsi"/>
          <w:sz w:val="24"/>
          <w:szCs w:val="24"/>
        </w:rPr>
      </w:pPr>
    </w:p>
    <w:p w14:paraId="315315D4" w14:textId="3BEFEDE1" w:rsidR="009E6A56" w:rsidRPr="00082687" w:rsidRDefault="005A2B97" w:rsidP="00082687">
      <w:pPr>
        <w:spacing w:line="276" w:lineRule="auto"/>
        <w:rPr>
          <w:rFonts w:asciiTheme="majorHAnsi" w:eastAsia="Times New Roman" w:hAnsiTheme="majorHAnsi" w:cstheme="majorHAnsi"/>
          <w:sz w:val="24"/>
          <w:szCs w:val="24"/>
        </w:rPr>
      </w:pPr>
      <w:r w:rsidRPr="00082687">
        <w:rPr>
          <w:rFonts w:asciiTheme="majorHAnsi" w:eastAsia="Times New Roman" w:hAnsiTheme="majorHAnsi" w:cstheme="majorHAnsi"/>
          <w:sz w:val="24"/>
          <w:szCs w:val="24"/>
        </w:rPr>
        <w:t xml:space="preserve">In addition to energy, </w:t>
      </w:r>
      <w:r w:rsidR="00726F5A" w:rsidRPr="00082687">
        <w:rPr>
          <w:rFonts w:asciiTheme="majorHAnsi" w:eastAsia="Times New Roman" w:hAnsiTheme="majorHAnsi" w:cstheme="majorHAnsi"/>
          <w:sz w:val="24"/>
          <w:szCs w:val="24"/>
        </w:rPr>
        <w:t>hydropower</w:t>
      </w:r>
      <w:r w:rsidRPr="00082687">
        <w:rPr>
          <w:rFonts w:asciiTheme="majorHAnsi" w:eastAsia="Times New Roman" w:hAnsiTheme="majorHAnsi" w:cstheme="majorHAnsi"/>
          <w:sz w:val="24"/>
          <w:szCs w:val="24"/>
        </w:rPr>
        <w:t xml:space="preserve"> provides valuable services to the electric grid which support reliability and the integration of </w:t>
      </w:r>
      <w:r w:rsidR="00A92798" w:rsidRPr="00082687">
        <w:rPr>
          <w:rFonts w:asciiTheme="majorHAnsi" w:eastAsia="Times New Roman" w:hAnsiTheme="majorHAnsi" w:cstheme="majorHAnsi"/>
          <w:sz w:val="24"/>
          <w:szCs w:val="24"/>
        </w:rPr>
        <w:t xml:space="preserve">renewable resources including </w:t>
      </w:r>
      <w:r w:rsidRPr="00082687">
        <w:rPr>
          <w:rFonts w:asciiTheme="majorHAnsi" w:eastAsia="Times New Roman" w:hAnsiTheme="majorHAnsi" w:cstheme="majorHAnsi"/>
          <w:sz w:val="24"/>
          <w:szCs w:val="24"/>
        </w:rPr>
        <w:t>wind and sol</w:t>
      </w:r>
      <w:r w:rsidR="00A92798" w:rsidRPr="00082687">
        <w:rPr>
          <w:rFonts w:asciiTheme="majorHAnsi" w:eastAsia="Times New Roman" w:hAnsiTheme="majorHAnsi" w:cstheme="majorHAnsi"/>
          <w:sz w:val="24"/>
          <w:szCs w:val="24"/>
        </w:rPr>
        <w:t>ar through</w:t>
      </w:r>
      <w:r w:rsidR="00DE5588" w:rsidRPr="00082687">
        <w:rPr>
          <w:rFonts w:asciiTheme="majorHAnsi" w:eastAsia="Times New Roman" w:hAnsiTheme="majorHAnsi" w:cstheme="majorHAnsi"/>
          <w:sz w:val="24"/>
          <w:szCs w:val="24"/>
        </w:rPr>
        <w:t xml:space="preserve"> </w:t>
      </w:r>
      <w:r w:rsidRPr="00082687">
        <w:rPr>
          <w:rFonts w:asciiTheme="majorHAnsi" w:eastAsia="Times New Roman" w:hAnsiTheme="majorHAnsi" w:cstheme="majorHAnsi"/>
          <w:sz w:val="24"/>
          <w:szCs w:val="24"/>
        </w:rPr>
        <w:t xml:space="preserve">capacity, flexibility, ramping, and frequency response.  </w:t>
      </w:r>
      <w:r w:rsidR="00A31D79">
        <w:rPr>
          <w:rFonts w:asciiTheme="majorHAnsi" w:eastAsia="Times New Roman" w:hAnsiTheme="majorHAnsi" w:cstheme="majorHAnsi"/>
          <w:sz w:val="24"/>
          <w:szCs w:val="24"/>
        </w:rPr>
        <w:t>As a carbon-free resource, h</w:t>
      </w:r>
      <w:r w:rsidR="00DB7C74" w:rsidRPr="00082687">
        <w:rPr>
          <w:rFonts w:asciiTheme="majorHAnsi" w:eastAsia="Times New Roman" w:hAnsiTheme="majorHAnsi" w:cstheme="majorHAnsi"/>
          <w:sz w:val="24"/>
          <w:szCs w:val="24"/>
        </w:rPr>
        <w:t>ydro</w:t>
      </w:r>
      <w:r w:rsidR="00FB7A4B" w:rsidRPr="00082687">
        <w:rPr>
          <w:rFonts w:asciiTheme="majorHAnsi" w:eastAsia="Times New Roman" w:hAnsiTheme="majorHAnsi" w:cstheme="majorHAnsi"/>
          <w:sz w:val="24"/>
          <w:szCs w:val="24"/>
        </w:rPr>
        <w:t xml:space="preserve">electric </w:t>
      </w:r>
      <w:r w:rsidR="00DF36EB" w:rsidRPr="00082687">
        <w:rPr>
          <w:rFonts w:asciiTheme="majorHAnsi" w:eastAsia="Times New Roman" w:hAnsiTheme="majorHAnsi" w:cstheme="majorHAnsi"/>
          <w:sz w:val="24"/>
          <w:szCs w:val="24"/>
        </w:rPr>
        <w:t xml:space="preserve">generation </w:t>
      </w:r>
      <w:r w:rsidR="00A31D79">
        <w:rPr>
          <w:rFonts w:asciiTheme="majorHAnsi" w:eastAsia="Times New Roman" w:hAnsiTheme="majorHAnsi" w:cstheme="majorHAnsi"/>
          <w:sz w:val="24"/>
          <w:szCs w:val="24"/>
        </w:rPr>
        <w:t xml:space="preserve">reduces </w:t>
      </w:r>
      <w:r w:rsidR="00DB7C74" w:rsidRPr="00082687">
        <w:rPr>
          <w:rFonts w:asciiTheme="majorHAnsi" w:eastAsia="Times New Roman" w:hAnsiTheme="majorHAnsi" w:cstheme="majorHAnsi"/>
          <w:sz w:val="24"/>
          <w:szCs w:val="24"/>
        </w:rPr>
        <w:t xml:space="preserve">the need to </w:t>
      </w:r>
      <w:r w:rsidR="001243D1">
        <w:rPr>
          <w:rFonts w:asciiTheme="majorHAnsi" w:eastAsia="Times New Roman" w:hAnsiTheme="majorHAnsi" w:cstheme="majorHAnsi"/>
          <w:sz w:val="24"/>
          <w:szCs w:val="24"/>
        </w:rPr>
        <w:t xml:space="preserve">import and </w:t>
      </w:r>
      <w:r w:rsidR="00DB7C74" w:rsidRPr="00082687">
        <w:rPr>
          <w:rFonts w:asciiTheme="majorHAnsi" w:eastAsia="Times New Roman" w:hAnsiTheme="majorHAnsi" w:cstheme="majorHAnsi"/>
          <w:sz w:val="24"/>
          <w:szCs w:val="24"/>
        </w:rPr>
        <w:t xml:space="preserve">burn </w:t>
      </w:r>
      <w:r w:rsidR="00DE5588" w:rsidRPr="00082687">
        <w:rPr>
          <w:rFonts w:asciiTheme="majorHAnsi" w:eastAsia="Times New Roman" w:hAnsiTheme="majorHAnsi" w:cstheme="majorHAnsi"/>
          <w:sz w:val="24"/>
          <w:szCs w:val="24"/>
        </w:rPr>
        <w:t xml:space="preserve">additional </w:t>
      </w:r>
      <w:r w:rsidR="00DB7C74" w:rsidRPr="00082687">
        <w:rPr>
          <w:rFonts w:asciiTheme="majorHAnsi" w:eastAsia="Times New Roman" w:hAnsiTheme="majorHAnsi" w:cstheme="majorHAnsi"/>
          <w:sz w:val="24"/>
          <w:szCs w:val="24"/>
        </w:rPr>
        <w:t>fossil fuels</w:t>
      </w:r>
      <w:r w:rsidR="00A31D79">
        <w:rPr>
          <w:rFonts w:asciiTheme="majorHAnsi" w:eastAsia="Times New Roman" w:hAnsiTheme="majorHAnsi" w:cstheme="majorHAnsi"/>
          <w:sz w:val="24"/>
          <w:szCs w:val="24"/>
        </w:rPr>
        <w:t xml:space="preserve"> to meet consumer electric demand</w:t>
      </w:r>
      <w:r w:rsidR="00726F5A" w:rsidRPr="00082687">
        <w:rPr>
          <w:rFonts w:asciiTheme="majorHAnsi" w:eastAsia="Times New Roman" w:hAnsiTheme="majorHAnsi" w:cstheme="majorHAnsi"/>
          <w:sz w:val="24"/>
          <w:szCs w:val="24"/>
        </w:rPr>
        <w:t>.</w:t>
      </w:r>
      <w:r w:rsidRPr="00082687">
        <w:rPr>
          <w:rFonts w:asciiTheme="majorHAnsi" w:eastAsia="Times New Roman" w:hAnsiTheme="majorHAnsi" w:cstheme="majorHAnsi"/>
          <w:sz w:val="24"/>
          <w:szCs w:val="24"/>
        </w:rPr>
        <w:t xml:space="preserve"> </w:t>
      </w:r>
    </w:p>
    <w:p w14:paraId="5B7929AD" w14:textId="77777777" w:rsidR="009E6A56" w:rsidRPr="00082687" w:rsidRDefault="009E6A56" w:rsidP="00082687">
      <w:pPr>
        <w:spacing w:line="276" w:lineRule="auto"/>
        <w:rPr>
          <w:rFonts w:asciiTheme="majorHAnsi" w:eastAsia="Times New Roman" w:hAnsiTheme="majorHAnsi" w:cstheme="majorHAnsi"/>
          <w:sz w:val="24"/>
          <w:szCs w:val="24"/>
        </w:rPr>
      </w:pPr>
    </w:p>
    <w:p w14:paraId="5240AC83" w14:textId="7E85B417" w:rsidR="006956DA" w:rsidRPr="00082687" w:rsidRDefault="009356E4" w:rsidP="00082687">
      <w:pPr>
        <w:spacing w:line="276" w:lineRule="auto"/>
        <w:rPr>
          <w:rFonts w:asciiTheme="majorHAnsi" w:hAnsiTheme="majorHAnsi" w:cstheme="majorHAnsi"/>
          <w:sz w:val="24"/>
          <w:szCs w:val="24"/>
        </w:rPr>
      </w:pPr>
      <w:r w:rsidRPr="00082687">
        <w:rPr>
          <w:rFonts w:asciiTheme="majorHAnsi" w:hAnsiTheme="majorHAnsi" w:cstheme="majorHAnsi"/>
          <w:sz w:val="24"/>
          <w:szCs w:val="24"/>
        </w:rPr>
        <w:t>H</w:t>
      </w:r>
      <w:r w:rsidR="00DB7C74" w:rsidRPr="00082687">
        <w:rPr>
          <w:rFonts w:asciiTheme="majorHAnsi" w:hAnsiTheme="majorHAnsi" w:cstheme="majorHAnsi"/>
          <w:sz w:val="24"/>
          <w:szCs w:val="24"/>
        </w:rPr>
        <w:t xml:space="preserve">ydropower is </w:t>
      </w:r>
      <w:r w:rsidR="005E1E38">
        <w:rPr>
          <w:rFonts w:asciiTheme="majorHAnsi" w:hAnsiTheme="majorHAnsi" w:cstheme="majorHAnsi"/>
          <w:sz w:val="24"/>
          <w:szCs w:val="24"/>
        </w:rPr>
        <w:t xml:space="preserve">one of </w:t>
      </w:r>
      <w:r w:rsidR="00DB7C74" w:rsidRPr="00082687">
        <w:rPr>
          <w:rFonts w:asciiTheme="majorHAnsi" w:hAnsiTheme="majorHAnsi" w:cstheme="majorHAnsi"/>
          <w:sz w:val="24"/>
          <w:szCs w:val="24"/>
        </w:rPr>
        <w:t xml:space="preserve">the </w:t>
      </w:r>
      <w:r w:rsidR="001243D1">
        <w:rPr>
          <w:rFonts w:asciiTheme="majorHAnsi" w:hAnsiTheme="majorHAnsi" w:cstheme="majorHAnsi"/>
          <w:sz w:val="24"/>
          <w:szCs w:val="24"/>
        </w:rPr>
        <w:t>n</w:t>
      </w:r>
      <w:r w:rsidR="00DB7C74" w:rsidRPr="00082687">
        <w:rPr>
          <w:rFonts w:asciiTheme="majorHAnsi" w:hAnsiTheme="majorHAnsi" w:cstheme="majorHAnsi"/>
          <w:sz w:val="24"/>
          <w:szCs w:val="24"/>
        </w:rPr>
        <w:t xml:space="preserve">ation’s largest renewable </w:t>
      </w:r>
      <w:r w:rsidR="0063092A" w:rsidRPr="00082687">
        <w:rPr>
          <w:rFonts w:asciiTheme="majorHAnsi" w:hAnsiTheme="majorHAnsi" w:cstheme="majorHAnsi"/>
          <w:sz w:val="24"/>
          <w:szCs w:val="24"/>
        </w:rPr>
        <w:t xml:space="preserve">and carbon-free </w:t>
      </w:r>
      <w:r w:rsidR="00DB7C74" w:rsidRPr="00082687">
        <w:rPr>
          <w:rFonts w:asciiTheme="majorHAnsi" w:hAnsiTheme="majorHAnsi" w:cstheme="majorHAnsi"/>
          <w:sz w:val="24"/>
          <w:szCs w:val="24"/>
        </w:rPr>
        <w:t>resource</w:t>
      </w:r>
      <w:r w:rsidR="005E1E38">
        <w:rPr>
          <w:rFonts w:asciiTheme="majorHAnsi" w:hAnsiTheme="majorHAnsi" w:cstheme="majorHAnsi"/>
          <w:sz w:val="24"/>
          <w:szCs w:val="24"/>
        </w:rPr>
        <w:t>s</w:t>
      </w:r>
      <w:r w:rsidR="00DB7C74" w:rsidRPr="00082687">
        <w:rPr>
          <w:rFonts w:asciiTheme="majorHAnsi" w:hAnsiTheme="majorHAnsi" w:cstheme="majorHAnsi"/>
          <w:sz w:val="24"/>
          <w:szCs w:val="24"/>
        </w:rPr>
        <w:t xml:space="preserve"> </w:t>
      </w:r>
      <w:r w:rsidR="00A31D79">
        <w:rPr>
          <w:rFonts w:asciiTheme="majorHAnsi" w:hAnsiTheme="majorHAnsi" w:cstheme="majorHAnsi"/>
          <w:sz w:val="24"/>
          <w:szCs w:val="24"/>
        </w:rPr>
        <w:t xml:space="preserve">and </w:t>
      </w:r>
      <w:r w:rsidR="00DB7C74" w:rsidRPr="00082687">
        <w:rPr>
          <w:rFonts w:asciiTheme="majorHAnsi" w:hAnsiTheme="majorHAnsi" w:cstheme="majorHAnsi"/>
          <w:sz w:val="24"/>
          <w:szCs w:val="24"/>
        </w:rPr>
        <w:t xml:space="preserve">represents </w:t>
      </w:r>
      <w:r w:rsidR="00D43B2F" w:rsidRPr="00082687">
        <w:rPr>
          <w:rFonts w:asciiTheme="majorHAnsi" w:hAnsiTheme="majorHAnsi" w:cstheme="majorHAnsi"/>
          <w:sz w:val="24"/>
          <w:szCs w:val="24"/>
        </w:rPr>
        <w:t xml:space="preserve">a significant portion of </w:t>
      </w:r>
      <w:r w:rsidRPr="00082687">
        <w:rPr>
          <w:rFonts w:asciiTheme="majorHAnsi" w:hAnsiTheme="majorHAnsi" w:cstheme="majorHAnsi"/>
          <w:sz w:val="24"/>
          <w:szCs w:val="24"/>
        </w:rPr>
        <w:t>electrical generation capacity</w:t>
      </w:r>
      <w:r w:rsidR="006956DA" w:rsidRPr="00082687">
        <w:rPr>
          <w:rFonts w:asciiTheme="majorHAnsi" w:hAnsiTheme="majorHAnsi" w:cstheme="majorHAnsi"/>
          <w:sz w:val="24"/>
          <w:szCs w:val="24"/>
        </w:rPr>
        <w:t xml:space="preserve">.  The Department of Energy’s </w:t>
      </w:r>
      <w:r w:rsidR="006956DA" w:rsidRPr="00082687">
        <w:rPr>
          <w:rFonts w:asciiTheme="majorHAnsi" w:hAnsiTheme="majorHAnsi" w:cstheme="majorHAnsi"/>
          <w:i/>
          <w:sz w:val="24"/>
          <w:szCs w:val="24"/>
        </w:rPr>
        <w:t>2016 Hydropower Vision</w:t>
      </w:r>
      <w:r w:rsidR="006956DA" w:rsidRPr="00082687">
        <w:rPr>
          <w:rFonts w:asciiTheme="majorHAnsi" w:hAnsiTheme="majorHAnsi" w:cstheme="majorHAnsi"/>
          <w:sz w:val="24"/>
          <w:szCs w:val="24"/>
        </w:rPr>
        <w:t xml:space="preserve"> report found that hydropower could grow from 101 GW to nearly 150 GW by 2050.  However, public policy and market design are not keeping up with the needs of the future grid, threatening the viability of new and even </w:t>
      </w:r>
      <w:r w:rsidR="006956DA" w:rsidRPr="00082687">
        <w:rPr>
          <w:rFonts w:asciiTheme="majorHAnsi" w:hAnsiTheme="majorHAnsi" w:cstheme="majorHAnsi"/>
          <w:i/>
          <w:sz w:val="24"/>
          <w:szCs w:val="24"/>
        </w:rPr>
        <w:t>existing</w:t>
      </w:r>
      <w:r w:rsidR="006956DA" w:rsidRPr="00082687">
        <w:rPr>
          <w:rFonts w:asciiTheme="majorHAnsi" w:hAnsiTheme="majorHAnsi" w:cstheme="majorHAnsi"/>
          <w:sz w:val="24"/>
          <w:szCs w:val="24"/>
        </w:rPr>
        <w:t xml:space="preserve"> hydropower projects.   </w:t>
      </w:r>
      <w:r w:rsidR="002D7758">
        <w:rPr>
          <w:rFonts w:asciiTheme="majorHAnsi" w:hAnsiTheme="majorHAnsi" w:cstheme="majorHAnsi"/>
          <w:sz w:val="24"/>
          <w:szCs w:val="24"/>
        </w:rPr>
        <w:t xml:space="preserve">DOE also commissioned the Hydropower Value Study in January 2021 that detailed the contributions of hydroelectric generation to reliability, economic efficiency, and flexibility to the electric grid.  </w:t>
      </w:r>
      <w:r w:rsidR="006956DA" w:rsidRPr="00082687">
        <w:rPr>
          <w:rFonts w:asciiTheme="majorHAnsi" w:hAnsiTheme="majorHAnsi" w:cstheme="majorHAnsi"/>
          <w:sz w:val="24"/>
          <w:szCs w:val="24"/>
        </w:rPr>
        <w:t xml:space="preserve">If public policy and market design fail to recognize </w:t>
      </w:r>
      <w:r w:rsidR="000A640F">
        <w:rPr>
          <w:rFonts w:asciiTheme="majorHAnsi" w:hAnsiTheme="majorHAnsi" w:cstheme="majorHAnsi"/>
          <w:sz w:val="24"/>
          <w:szCs w:val="24"/>
        </w:rPr>
        <w:t xml:space="preserve">the value of </w:t>
      </w:r>
      <w:r w:rsidR="006956DA" w:rsidRPr="00082687">
        <w:rPr>
          <w:rFonts w:asciiTheme="majorHAnsi" w:hAnsiTheme="majorHAnsi" w:cstheme="majorHAnsi"/>
          <w:sz w:val="24"/>
          <w:szCs w:val="24"/>
        </w:rPr>
        <w:t xml:space="preserve">hydropower to the electric grid, reinvestment in these resources is at risk.  </w:t>
      </w:r>
    </w:p>
    <w:p w14:paraId="1626EF31" w14:textId="77777777" w:rsidR="006956DA" w:rsidRPr="00082687" w:rsidRDefault="006956DA" w:rsidP="00082687">
      <w:pPr>
        <w:spacing w:line="276" w:lineRule="auto"/>
        <w:rPr>
          <w:rFonts w:asciiTheme="majorHAnsi" w:hAnsiTheme="majorHAnsi" w:cstheme="majorHAnsi"/>
          <w:sz w:val="24"/>
          <w:szCs w:val="24"/>
        </w:rPr>
      </w:pPr>
    </w:p>
    <w:p w14:paraId="0A364DE2" w14:textId="13AF33C9" w:rsidR="00927188" w:rsidRPr="00082687" w:rsidRDefault="00F47433" w:rsidP="00082687">
      <w:pPr>
        <w:spacing w:line="276" w:lineRule="auto"/>
        <w:rPr>
          <w:rFonts w:asciiTheme="majorHAnsi" w:hAnsiTheme="majorHAnsi" w:cstheme="majorHAnsi"/>
          <w:sz w:val="24"/>
          <w:szCs w:val="24"/>
        </w:rPr>
      </w:pPr>
      <w:r w:rsidRPr="00082687">
        <w:rPr>
          <w:rFonts w:asciiTheme="majorHAnsi" w:hAnsiTheme="majorHAnsi" w:cstheme="majorHAnsi"/>
          <w:sz w:val="24"/>
          <w:szCs w:val="24"/>
        </w:rPr>
        <w:t>A</w:t>
      </w:r>
      <w:r w:rsidR="00A31D79">
        <w:rPr>
          <w:rFonts w:asciiTheme="majorHAnsi" w:hAnsiTheme="majorHAnsi" w:cstheme="majorHAnsi"/>
          <w:sz w:val="24"/>
          <w:szCs w:val="24"/>
        </w:rPr>
        <w:t>mong the</w:t>
      </w:r>
      <w:r w:rsidRPr="00082687">
        <w:rPr>
          <w:rFonts w:asciiTheme="majorHAnsi" w:hAnsiTheme="majorHAnsi" w:cstheme="majorHAnsi"/>
          <w:sz w:val="24"/>
          <w:szCs w:val="24"/>
        </w:rPr>
        <w:t xml:space="preserve"> key benefit</w:t>
      </w:r>
      <w:r w:rsidR="00A31D79">
        <w:rPr>
          <w:rFonts w:asciiTheme="majorHAnsi" w:hAnsiTheme="majorHAnsi" w:cstheme="majorHAnsi"/>
          <w:sz w:val="24"/>
          <w:szCs w:val="24"/>
        </w:rPr>
        <w:t>s</w:t>
      </w:r>
      <w:r w:rsidRPr="00082687">
        <w:rPr>
          <w:rFonts w:asciiTheme="majorHAnsi" w:hAnsiTheme="majorHAnsi" w:cstheme="majorHAnsi"/>
          <w:sz w:val="24"/>
          <w:szCs w:val="24"/>
        </w:rPr>
        <w:t xml:space="preserve"> of the federal hydropower system </w:t>
      </w:r>
      <w:r w:rsidR="00A31D79">
        <w:rPr>
          <w:rFonts w:asciiTheme="majorHAnsi" w:hAnsiTheme="majorHAnsi" w:cstheme="majorHAnsi"/>
          <w:sz w:val="24"/>
          <w:szCs w:val="24"/>
        </w:rPr>
        <w:t>are</w:t>
      </w:r>
      <w:r w:rsidR="00A31D79" w:rsidRPr="00082687">
        <w:rPr>
          <w:rFonts w:asciiTheme="majorHAnsi" w:hAnsiTheme="majorHAnsi" w:cstheme="majorHAnsi"/>
          <w:sz w:val="24"/>
          <w:szCs w:val="24"/>
        </w:rPr>
        <w:t xml:space="preserve"> </w:t>
      </w:r>
      <w:r w:rsidRPr="00082687">
        <w:rPr>
          <w:rFonts w:asciiTheme="majorHAnsi" w:hAnsiTheme="majorHAnsi" w:cstheme="majorHAnsi"/>
          <w:sz w:val="24"/>
          <w:szCs w:val="24"/>
        </w:rPr>
        <w:t xml:space="preserve">clean air, </w:t>
      </w:r>
      <w:r w:rsidR="00183046" w:rsidRPr="00082687">
        <w:rPr>
          <w:rFonts w:asciiTheme="majorHAnsi" w:hAnsiTheme="majorHAnsi" w:cstheme="majorHAnsi"/>
          <w:sz w:val="24"/>
          <w:szCs w:val="24"/>
        </w:rPr>
        <w:t xml:space="preserve">substantial </w:t>
      </w:r>
      <w:r w:rsidRPr="00082687">
        <w:rPr>
          <w:rFonts w:asciiTheme="majorHAnsi" w:hAnsiTheme="majorHAnsi" w:cstheme="majorHAnsi"/>
          <w:sz w:val="24"/>
          <w:szCs w:val="24"/>
        </w:rPr>
        <w:t>production of energy</w:t>
      </w:r>
      <w:r w:rsidR="00183046" w:rsidRPr="00082687">
        <w:rPr>
          <w:rFonts w:asciiTheme="majorHAnsi" w:hAnsiTheme="majorHAnsi" w:cstheme="majorHAnsi"/>
          <w:sz w:val="24"/>
          <w:szCs w:val="24"/>
        </w:rPr>
        <w:t>,</w:t>
      </w:r>
      <w:r w:rsidRPr="00082687">
        <w:rPr>
          <w:rFonts w:asciiTheme="majorHAnsi" w:hAnsiTheme="majorHAnsi" w:cstheme="majorHAnsi"/>
          <w:sz w:val="24"/>
          <w:szCs w:val="24"/>
        </w:rPr>
        <w:t xml:space="preserve"> and no greenhouse gas emissions. </w:t>
      </w:r>
      <w:r w:rsidR="00D60886">
        <w:rPr>
          <w:rFonts w:asciiTheme="majorHAnsi" w:hAnsiTheme="majorHAnsi" w:cstheme="majorHAnsi"/>
          <w:sz w:val="24"/>
          <w:szCs w:val="24"/>
        </w:rPr>
        <w:t xml:space="preserve"> As a zero-carbon generation resource, hydropower will be a key resource to help meet Clean Energy Standard goals.  </w:t>
      </w:r>
      <w:r w:rsidRPr="00082687">
        <w:rPr>
          <w:rFonts w:asciiTheme="majorHAnsi" w:hAnsiTheme="majorHAnsi" w:cstheme="majorHAnsi"/>
          <w:sz w:val="24"/>
          <w:szCs w:val="24"/>
        </w:rPr>
        <w:t xml:space="preserve">This gives the Northwest an environmental edge unmatched elsewhere in the country where power production is largely </w:t>
      </w:r>
      <w:r w:rsidR="002D7758">
        <w:rPr>
          <w:rFonts w:asciiTheme="majorHAnsi" w:hAnsiTheme="majorHAnsi" w:cstheme="majorHAnsi"/>
          <w:sz w:val="24"/>
          <w:szCs w:val="24"/>
        </w:rPr>
        <w:t xml:space="preserve">from </w:t>
      </w:r>
      <w:r w:rsidRPr="00082687">
        <w:rPr>
          <w:rFonts w:asciiTheme="majorHAnsi" w:hAnsiTheme="majorHAnsi" w:cstheme="majorHAnsi"/>
          <w:sz w:val="24"/>
          <w:szCs w:val="24"/>
        </w:rPr>
        <w:t xml:space="preserve">fossil fuels. </w:t>
      </w:r>
      <w:r w:rsidR="00D60886">
        <w:rPr>
          <w:rFonts w:asciiTheme="majorHAnsi" w:hAnsiTheme="majorHAnsi" w:cstheme="majorHAnsi"/>
          <w:sz w:val="24"/>
          <w:szCs w:val="24"/>
        </w:rPr>
        <w:t xml:space="preserve"> </w:t>
      </w:r>
      <w:r w:rsidR="00927188" w:rsidRPr="00082687">
        <w:rPr>
          <w:rFonts w:asciiTheme="majorHAnsi" w:hAnsiTheme="majorHAnsi" w:cstheme="majorHAnsi"/>
          <w:sz w:val="24"/>
          <w:szCs w:val="24"/>
        </w:rPr>
        <w:t>Hydro generation is unique in its ability to instantly increase or decrease generation in maintaining the constant balance of generation</w:t>
      </w:r>
      <w:r w:rsidR="00F0208B">
        <w:rPr>
          <w:rFonts w:asciiTheme="majorHAnsi" w:hAnsiTheme="majorHAnsi" w:cstheme="majorHAnsi"/>
          <w:sz w:val="24"/>
          <w:szCs w:val="24"/>
        </w:rPr>
        <w:t xml:space="preserve"> </w:t>
      </w:r>
      <w:r w:rsidR="000F284E">
        <w:rPr>
          <w:rFonts w:asciiTheme="majorHAnsi" w:hAnsiTheme="majorHAnsi" w:cstheme="majorHAnsi"/>
          <w:sz w:val="24"/>
          <w:szCs w:val="24"/>
        </w:rPr>
        <w:t>and</w:t>
      </w:r>
      <w:r w:rsidR="000F284E" w:rsidRPr="00082687">
        <w:rPr>
          <w:rFonts w:asciiTheme="majorHAnsi" w:hAnsiTheme="majorHAnsi" w:cstheme="majorHAnsi"/>
          <w:sz w:val="24"/>
          <w:szCs w:val="24"/>
        </w:rPr>
        <w:t xml:space="preserve"> electric</w:t>
      </w:r>
      <w:r w:rsidR="00927188" w:rsidRPr="00082687">
        <w:rPr>
          <w:rFonts w:asciiTheme="majorHAnsi" w:hAnsiTheme="majorHAnsi" w:cstheme="majorHAnsi"/>
          <w:sz w:val="24"/>
          <w:szCs w:val="24"/>
        </w:rPr>
        <w:t xml:space="preserve"> demand</w:t>
      </w:r>
      <w:r w:rsidR="005E1E38">
        <w:rPr>
          <w:rFonts w:asciiTheme="majorHAnsi" w:hAnsiTheme="majorHAnsi" w:cstheme="majorHAnsi"/>
          <w:sz w:val="24"/>
          <w:szCs w:val="24"/>
        </w:rPr>
        <w:t>,</w:t>
      </w:r>
      <w:r w:rsidR="00927188" w:rsidRPr="00082687">
        <w:rPr>
          <w:rFonts w:asciiTheme="majorHAnsi" w:hAnsiTheme="majorHAnsi" w:cstheme="majorHAnsi"/>
          <w:sz w:val="24"/>
          <w:szCs w:val="24"/>
        </w:rPr>
        <w:t xml:space="preserve"> which is necessary for power system reliability.</w:t>
      </w:r>
    </w:p>
    <w:p w14:paraId="7F57E6C8" w14:textId="77777777" w:rsidR="004824D3" w:rsidRPr="006956DA" w:rsidRDefault="004824D3" w:rsidP="00D461CA">
      <w:pPr>
        <w:spacing w:line="276" w:lineRule="auto"/>
        <w:rPr>
          <w:rFonts w:asciiTheme="majorHAnsi" w:eastAsia="Times New Roman" w:hAnsiTheme="majorHAnsi" w:cs="Calibri"/>
          <w:b/>
          <w:bCs/>
          <w:sz w:val="24"/>
          <w:szCs w:val="24"/>
        </w:rPr>
      </w:pPr>
    </w:p>
    <w:p w14:paraId="6A3D7805" w14:textId="77777777" w:rsidR="001F7E47" w:rsidRPr="006956DA" w:rsidRDefault="001F7E47" w:rsidP="00D461CA">
      <w:pPr>
        <w:spacing w:line="276" w:lineRule="auto"/>
        <w:rPr>
          <w:rFonts w:asciiTheme="majorHAnsi" w:eastAsia="Times New Roman" w:hAnsiTheme="majorHAnsi" w:cs="Calibri"/>
          <w:b/>
          <w:bCs/>
          <w:sz w:val="24"/>
          <w:szCs w:val="24"/>
        </w:rPr>
      </w:pPr>
      <w:r w:rsidRPr="006956DA">
        <w:rPr>
          <w:rFonts w:asciiTheme="majorHAnsi" w:eastAsia="Times New Roman" w:hAnsiTheme="majorHAnsi" w:cs="Calibri"/>
          <w:b/>
          <w:bCs/>
          <w:sz w:val="24"/>
          <w:szCs w:val="24"/>
        </w:rPr>
        <w:t>NWPPA’s Position</w:t>
      </w:r>
    </w:p>
    <w:p w14:paraId="53325146" w14:textId="77777777" w:rsidR="001F7E47" w:rsidRPr="006956DA" w:rsidRDefault="001F7E47" w:rsidP="00D461CA">
      <w:pPr>
        <w:spacing w:line="276" w:lineRule="auto"/>
        <w:rPr>
          <w:rFonts w:asciiTheme="majorHAnsi" w:eastAsia="Times New Roman" w:hAnsiTheme="majorHAnsi" w:cs="Calibri"/>
          <w:sz w:val="24"/>
          <w:szCs w:val="24"/>
        </w:rPr>
      </w:pPr>
    </w:p>
    <w:p w14:paraId="4C64D521" w14:textId="66E7DA1C" w:rsidR="00CD52FF" w:rsidRPr="006956DA" w:rsidRDefault="006C5C76" w:rsidP="00D461CA">
      <w:pPr>
        <w:numPr>
          <w:ilvl w:val="0"/>
          <w:numId w:val="20"/>
        </w:numPr>
        <w:spacing w:line="276" w:lineRule="auto"/>
        <w:rPr>
          <w:rFonts w:asciiTheme="majorHAnsi" w:eastAsia="Times New Roman" w:hAnsiTheme="majorHAnsi" w:cs="Calibri"/>
          <w:sz w:val="24"/>
          <w:szCs w:val="24"/>
        </w:rPr>
      </w:pPr>
      <w:r w:rsidRPr="006956DA">
        <w:rPr>
          <w:rFonts w:asciiTheme="majorHAnsi" w:eastAsia="Times New Roman" w:hAnsiTheme="majorHAnsi" w:cs="Calibri"/>
          <w:sz w:val="24"/>
          <w:szCs w:val="24"/>
        </w:rPr>
        <w:t xml:space="preserve">NWPPA </w:t>
      </w:r>
      <w:r w:rsidR="004824D3" w:rsidRPr="006956DA">
        <w:rPr>
          <w:rFonts w:asciiTheme="majorHAnsi" w:eastAsia="Times New Roman" w:hAnsiTheme="majorHAnsi" w:cs="Calibri"/>
          <w:sz w:val="24"/>
          <w:szCs w:val="24"/>
        </w:rPr>
        <w:t xml:space="preserve">supports </w:t>
      </w:r>
      <w:r w:rsidRPr="006956DA">
        <w:rPr>
          <w:rFonts w:asciiTheme="majorHAnsi" w:eastAsia="Times New Roman" w:hAnsiTheme="majorHAnsi" w:cs="Calibri"/>
          <w:sz w:val="24"/>
          <w:szCs w:val="24"/>
        </w:rPr>
        <w:t>Congress</w:t>
      </w:r>
      <w:r w:rsidR="001243D1">
        <w:rPr>
          <w:rFonts w:asciiTheme="majorHAnsi" w:eastAsia="Times New Roman" w:hAnsiTheme="majorHAnsi" w:cs="Calibri"/>
          <w:sz w:val="24"/>
          <w:szCs w:val="24"/>
        </w:rPr>
        <w:t>’</w:t>
      </w:r>
      <w:r w:rsidR="001F7E47" w:rsidRPr="006956DA">
        <w:rPr>
          <w:rFonts w:asciiTheme="majorHAnsi" w:eastAsia="Times New Roman" w:hAnsiTheme="majorHAnsi" w:cs="Calibri"/>
          <w:sz w:val="24"/>
          <w:szCs w:val="24"/>
        </w:rPr>
        <w:t xml:space="preserve"> </w:t>
      </w:r>
      <w:r w:rsidR="001243D1" w:rsidRPr="006956DA">
        <w:rPr>
          <w:rFonts w:asciiTheme="majorHAnsi" w:eastAsia="Times New Roman" w:hAnsiTheme="majorHAnsi" w:cs="Calibri"/>
          <w:sz w:val="24"/>
          <w:szCs w:val="24"/>
        </w:rPr>
        <w:t>recogni</w:t>
      </w:r>
      <w:r w:rsidR="001243D1">
        <w:rPr>
          <w:rFonts w:asciiTheme="majorHAnsi" w:eastAsia="Times New Roman" w:hAnsiTheme="majorHAnsi" w:cs="Calibri"/>
          <w:sz w:val="24"/>
          <w:szCs w:val="24"/>
        </w:rPr>
        <w:t>tion of</w:t>
      </w:r>
      <w:r w:rsidR="001243D1" w:rsidRPr="006956DA">
        <w:rPr>
          <w:rFonts w:asciiTheme="majorHAnsi" w:eastAsia="Times New Roman" w:hAnsiTheme="majorHAnsi" w:cs="Calibri"/>
          <w:sz w:val="24"/>
          <w:szCs w:val="24"/>
        </w:rPr>
        <w:t xml:space="preserve"> </w:t>
      </w:r>
      <w:r w:rsidR="004824D3" w:rsidRPr="006956DA">
        <w:rPr>
          <w:rFonts w:asciiTheme="majorHAnsi" w:eastAsia="Times New Roman" w:hAnsiTheme="majorHAnsi" w:cs="Calibri"/>
          <w:sz w:val="24"/>
          <w:szCs w:val="24"/>
        </w:rPr>
        <w:t xml:space="preserve">all </w:t>
      </w:r>
      <w:r w:rsidR="001F7E47" w:rsidRPr="006956DA">
        <w:rPr>
          <w:rFonts w:asciiTheme="majorHAnsi" w:eastAsia="Times New Roman" w:hAnsiTheme="majorHAnsi" w:cs="Calibri"/>
          <w:sz w:val="24"/>
          <w:szCs w:val="24"/>
        </w:rPr>
        <w:t>hydropower</w:t>
      </w:r>
      <w:r w:rsidR="00BC66A3" w:rsidRPr="006956DA">
        <w:rPr>
          <w:rFonts w:asciiTheme="majorHAnsi" w:eastAsia="Times New Roman" w:hAnsiTheme="majorHAnsi" w:cs="Calibri"/>
          <w:sz w:val="24"/>
          <w:szCs w:val="24"/>
        </w:rPr>
        <w:t xml:space="preserve">, including existing hydropower, </w:t>
      </w:r>
      <w:r w:rsidR="001F7E47" w:rsidRPr="006956DA">
        <w:rPr>
          <w:rFonts w:asciiTheme="majorHAnsi" w:eastAsia="Times New Roman" w:hAnsiTheme="majorHAnsi" w:cs="Calibri"/>
          <w:sz w:val="24"/>
          <w:szCs w:val="24"/>
        </w:rPr>
        <w:t>as a renewable</w:t>
      </w:r>
      <w:r w:rsidR="004824D3" w:rsidRPr="006956DA">
        <w:rPr>
          <w:rFonts w:asciiTheme="majorHAnsi" w:eastAsia="Times New Roman" w:hAnsiTheme="majorHAnsi" w:cs="Calibri"/>
          <w:sz w:val="24"/>
          <w:szCs w:val="24"/>
        </w:rPr>
        <w:t xml:space="preserve"> resource</w:t>
      </w:r>
      <w:r w:rsidR="00CD52FF" w:rsidRPr="006956DA">
        <w:rPr>
          <w:rFonts w:asciiTheme="majorHAnsi" w:eastAsia="Times New Roman" w:hAnsiTheme="majorHAnsi" w:cs="Calibri"/>
          <w:sz w:val="24"/>
          <w:szCs w:val="24"/>
        </w:rPr>
        <w:t>.</w:t>
      </w:r>
    </w:p>
    <w:p w14:paraId="0BF6EDA3" w14:textId="4DBD10FE" w:rsidR="0092195E" w:rsidRPr="00457AB7" w:rsidRDefault="002152F7" w:rsidP="00457AB7">
      <w:pPr>
        <w:pStyle w:val="ListParagraph"/>
        <w:numPr>
          <w:ilvl w:val="0"/>
          <w:numId w:val="20"/>
        </w:numPr>
        <w:autoSpaceDE w:val="0"/>
        <w:autoSpaceDN w:val="0"/>
        <w:adjustRightInd w:val="0"/>
        <w:rPr>
          <w:rFonts w:eastAsia="Times New Roman" w:cs="Calibri"/>
          <w:sz w:val="24"/>
          <w:szCs w:val="24"/>
        </w:rPr>
      </w:pPr>
      <w:r w:rsidRPr="00457AB7">
        <w:rPr>
          <w:rFonts w:asciiTheme="majorHAnsi" w:eastAsia="Times New Roman" w:hAnsiTheme="majorHAnsi" w:cs="Calibri"/>
          <w:sz w:val="24"/>
          <w:szCs w:val="24"/>
        </w:rPr>
        <w:lastRenderedPageBreak/>
        <w:t xml:space="preserve">NWPPA supports </w:t>
      </w:r>
      <w:r w:rsidR="006C3E86" w:rsidRPr="00457AB7">
        <w:rPr>
          <w:rFonts w:asciiTheme="majorHAnsi" w:eastAsia="Times New Roman" w:hAnsiTheme="majorHAnsi" w:cs="Calibri"/>
          <w:sz w:val="24"/>
          <w:szCs w:val="24"/>
        </w:rPr>
        <w:t>market design that values hydropower</w:t>
      </w:r>
      <w:r w:rsidR="00183046">
        <w:rPr>
          <w:rFonts w:asciiTheme="majorHAnsi" w:eastAsia="Times New Roman" w:hAnsiTheme="majorHAnsi" w:cs="Calibri"/>
          <w:sz w:val="24"/>
          <w:szCs w:val="24"/>
        </w:rPr>
        <w:t>’s</w:t>
      </w:r>
      <w:r w:rsidR="006C3E86" w:rsidRPr="00457AB7">
        <w:rPr>
          <w:rFonts w:asciiTheme="majorHAnsi" w:eastAsia="Times New Roman" w:hAnsiTheme="majorHAnsi" w:cs="Calibri"/>
          <w:sz w:val="24"/>
          <w:szCs w:val="24"/>
        </w:rPr>
        <w:t xml:space="preserve"> </w:t>
      </w:r>
      <w:r w:rsidRPr="00457AB7">
        <w:rPr>
          <w:rFonts w:eastAsia="Times New Roman" w:cs="Calibri"/>
          <w:sz w:val="24"/>
          <w:szCs w:val="24"/>
        </w:rPr>
        <w:t xml:space="preserve">baseload availability, </w:t>
      </w:r>
      <w:r w:rsidR="006C3E86" w:rsidRPr="00457AB7">
        <w:rPr>
          <w:rFonts w:eastAsia="Times New Roman" w:cs="Calibri"/>
          <w:sz w:val="24"/>
          <w:szCs w:val="24"/>
        </w:rPr>
        <w:t>flexible capacity</w:t>
      </w:r>
      <w:r w:rsidRPr="00457AB7">
        <w:rPr>
          <w:rFonts w:eastAsia="Times New Roman" w:cs="Calibri"/>
          <w:sz w:val="24"/>
          <w:szCs w:val="24"/>
        </w:rPr>
        <w:t xml:space="preserve">, </w:t>
      </w:r>
      <w:r w:rsidR="006C3E86" w:rsidRPr="00457AB7">
        <w:rPr>
          <w:rFonts w:eastAsia="Times New Roman" w:cs="Calibri"/>
          <w:sz w:val="24"/>
          <w:szCs w:val="24"/>
        </w:rPr>
        <w:t xml:space="preserve">other </w:t>
      </w:r>
      <w:r w:rsidRPr="00457AB7">
        <w:rPr>
          <w:rFonts w:eastAsia="Times New Roman" w:cs="Calibri"/>
          <w:sz w:val="24"/>
          <w:szCs w:val="24"/>
        </w:rPr>
        <w:t>ancillary services</w:t>
      </w:r>
      <w:r w:rsidR="00984668">
        <w:rPr>
          <w:rFonts w:eastAsia="Times New Roman" w:cs="Calibri"/>
          <w:sz w:val="24"/>
          <w:szCs w:val="24"/>
        </w:rPr>
        <w:t>,</w:t>
      </w:r>
      <w:r w:rsidR="00BC66A3" w:rsidRPr="00457AB7">
        <w:rPr>
          <w:rFonts w:eastAsia="Times New Roman" w:cs="Calibri"/>
          <w:sz w:val="24"/>
          <w:szCs w:val="24"/>
        </w:rPr>
        <w:t xml:space="preserve"> </w:t>
      </w:r>
      <w:r w:rsidR="009704EA" w:rsidRPr="00457AB7">
        <w:rPr>
          <w:rFonts w:eastAsia="Times New Roman" w:cs="Calibri"/>
          <w:sz w:val="24"/>
          <w:szCs w:val="24"/>
        </w:rPr>
        <w:t>and</w:t>
      </w:r>
      <w:r w:rsidR="00BC66A3" w:rsidRPr="00457AB7">
        <w:rPr>
          <w:rFonts w:eastAsia="Times New Roman" w:cs="Calibri"/>
          <w:sz w:val="24"/>
          <w:szCs w:val="24"/>
        </w:rPr>
        <w:t xml:space="preserve"> carbon-free attributes.  </w:t>
      </w:r>
    </w:p>
    <w:p w14:paraId="74BA5370" w14:textId="36500650" w:rsidR="009A1C60" w:rsidRDefault="009A1C60" w:rsidP="00D461CA">
      <w:pPr>
        <w:numPr>
          <w:ilvl w:val="0"/>
          <w:numId w:val="20"/>
        </w:numPr>
        <w:spacing w:line="276" w:lineRule="auto"/>
        <w:rPr>
          <w:rFonts w:eastAsia="Times New Roman" w:cs="Calibri"/>
          <w:sz w:val="24"/>
          <w:szCs w:val="24"/>
        </w:rPr>
      </w:pPr>
      <w:r>
        <w:rPr>
          <w:rFonts w:eastAsia="Times New Roman" w:cs="Calibri"/>
          <w:sz w:val="24"/>
          <w:szCs w:val="24"/>
        </w:rPr>
        <w:t>NWPPA supports explicit inclusion of hydropower as a zero-carbon electric generation resource that meets the requirements to be included in any Clean Energy Standard considered by Congress and/or the Administration.</w:t>
      </w:r>
    </w:p>
    <w:p w14:paraId="6A37A972" w14:textId="3FDBF22F" w:rsidR="00817C22" w:rsidRPr="00D461CA" w:rsidRDefault="00CD52FF" w:rsidP="00D461CA">
      <w:pPr>
        <w:numPr>
          <w:ilvl w:val="0"/>
          <w:numId w:val="20"/>
        </w:numPr>
        <w:spacing w:line="276" w:lineRule="auto"/>
        <w:rPr>
          <w:rFonts w:eastAsia="Times New Roman" w:cs="Calibri"/>
          <w:sz w:val="24"/>
          <w:szCs w:val="24"/>
        </w:rPr>
      </w:pPr>
      <w:r w:rsidRPr="00D461CA">
        <w:rPr>
          <w:rFonts w:eastAsia="Times New Roman" w:cs="Calibri"/>
          <w:sz w:val="24"/>
          <w:szCs w:val="24"/>
        </w:rPr>
        <w:t xml:space="preserve">NWPPA </w:t>
      </w:r>
      <w:r w:rsidR="00CD4018" w:rsidRPr="00D461CA">
        <w:rPr>
          <w:rFonts w:cs="Calibri"/>
          <w:color w:val="000000"/>
          <w:sz w:val="24"/>
          <w:szCs w:val="24"/>
        </w:rPr>
        <w:t xml:space="preserve">supports </w:t>
      </w:r>
      <w:ins w:id="2" w:author="Author">
        <w:r w:rsidR="00045989">
          <w:rPr>
            <w:rFonts w:cs="Calibri"/>
            <w:color w:val="000000"/>
            <w:sz w:val="24"/>
            <w:szCs w:val="24"/>
          </w:rPr>
          <w:t xml:space="preserve">maintaining </w:t>
        </w:r>
      </w:ins>
      <w:r w:rsidR="00CD4018" w:rsidRPr="00D461CA">
        <w:rPr>
          <w:rFonts w:cs="Calibri"/>
          <w:color w:val="000000"/>
          <w:sz w:val="24"/>
          <w:szCs w:val="24"/>
        </w:rPr>
        <w:t xml:space="preserve">federal </w:t>
      </w:r>
      <w:r w:rsidR="00A31D79">
        <w:rPr>
          <w:rFonts w:cs="Calibri"/>
          <w:color w:val="000000"/>
          <w:sz w:val="24"/>
          <w:szCs w:val="24"/>
        </w:rPr>
        <w:t xml:space="preserve">renewable and other clean energy </w:t>
      </w:r>
      <w:r w:rsidR="00CD4018" w:rsidRPr="00D461CA">
        <w:rPr>
          <w:rFonts w:cs="Calibri"/>
          <w:color w:val="000000"/>
          <w:sz w:val="24"/>
          <w:szCs w:val="24"/>
        </w:rPr>
        <w:t xml:space="preserve">incentives that are equally available to hydropower and accessible </w:t>
      </w:r>
      <w:r w:rsidR="00761162" w:rsidRPr="00D461CA">
        <w:rPr>
          <w:rFonts w:cs="Calibri"/>
          <w:color w:val="000000"/>
          <w:sz w:val="24"/>
          <w:szCs w:val="24"/>
        </w:rPr>
        <w:t>to public power utilities</w:t>
      </w:r>
      <w:r w:rsidR="00726F5A" w:rsidRPr="00D461CA">
        <w:rPr>
          <w:rFonts w:cs="Calibri"/>
          <w:color w:val="000000"/>
          <w:sz w:val="24"/>
          <w:szCs w:val="24"/>
        </w:rPr>
        <w:t xml:space="preserve"> and rural electric cooperatives</w:t>
      </w:r>
      <w:r w:rsidR="00761162" w:rsidRPr="00D461CA">
        <w:rPr>
          <w:rFonts w:cs="Calibri"/>
          <w:color w:val="000000"/>
          <w:sz w:val="24"/>
          <w:szCs w:val="24"/>
        </w:rPr>
        <w:t xml:space="preserve">. </w:t>
      </w:r>
    </w:p>
    <w:p w14:paraId="746C7691" w14:textId="7E9C400F" w:rsidR="00A47D91" w:rsidRPr="00D461CA" w:rsidRDefault="002C4798" w:rsidP="00D461CA">
      <w:pPr>
        <w:numPr>
          <w:ilvl w:val="0"/>
          <w:numId w:val="20"/>
        </w:numPr>
        <w:spacing w:before="60" w:after="100" w:afterAutospacing="1" w:line="276" w:lineRule="auto"/>
        <w:rPr>
          <w:rFonts w:eastAsia="Times New Roman" w:cs="Calibri"/>
          <w:sz w:val="24"/>
          <w:szCs w:val="24"/>
        </w:rPr>
      </w:pPr>
      <w:r w:rsidRPr="00D461CA">
        <w:rPr>
          <w:rFonts w:eastAsia="Times New Roman" w:cs="Calibri"/>
          <w:sz w:val="24"/>
          <w:szCs w:val="24"/>
        </w:rPr>
        <w:t xml:space="preserve">NWPPA </w:t>
      </w:r>
      <w:r w:rsidR="004824D3" w:rsidRPr="00D461CA">
        <w:rPr>
          <w:rFonts w:eastAsia="Times New Roman" w:cs="Calibri"/>
          <w:sz w:val="24"/>
          <w:szCs w:val="24"/>
        </w:rPr>
        <w:t xml:space="preserve">supports efforts by </w:t>
      </w:r>
      <w:r w:rsidRPr="00D461CA">
        <w:rPr>
          <w:rFonts w:eastAsia="Times New Roman" w:cs="Calibri"/>
          <w:sz w:val="24"/>
          <w:szCs w:val="24"/>
        </w:rPr>
        <w:t xml:space="preserve">Congress to </w:t>
      </w:r>
      <w:r w:rsidR="00BC126E" w:rsidRPr="00D461CA">
        <w:rPr>
          <w:rFonts w:eastAsia="Times New Roman" w:cs="Calibri"/>
          <w:sz w:val="24"/>
          <w:szCs w:val="24"/>
        </w:rPr>
        <w:t xml:space="preserve">modernize </w:t>
      </w:r>
      <w:r w:rsidRPr="00D461CA">
        <w:rPr>
          <w:rFonts w:eastAsia="Times New Roman" w:cs="Calibri"/>
          <w:sz w:val="24"/>
          <w:szCs w:val="24"/>
        </w:rPr>
        <w:t xml:space="preserve">hydropower licensing </w:t>
      </w:r>
      <w:r w:rsidR="00BC126E" w:rsidRPr="00D461CA">
        <w:rPr>
          <w:rFonts w:eastAsia="Times New Roman" w:cs="Calibri"/>
          <w:sz w:val="24"/>
          <w:szCs w:val="24"/>
        </w:rPr>
        <w:t>by</w:t>
      </w:r>
      <w:r w:rsidR="006F77C9" w:rsidRPr="00D461CA">
        <w:rPr>
          <w:rFonts w:eastAsia="Times New Roman" w:cs="Calibri"/>
          <w:sz w:val="24"/>
          <w:szCs w:val="24"/>
        </w:rPr>
        <w:t xml:space="preserve"> </w:t>
      </w:r>
      <w:r w:rsidR="00BC66A3">
        <w:rPr>
          <w:rFonts w:eastAsia="Times New Roman" w:cs="Calibri"/>
          <w:sz w:val="24"/>
          <w:szCs w:val="24"/>
        </w:rPr>
        <w:t>designating F</w:t>
      </w:r>
      <w:r w:rsidR="00183046">
        <w:rPr>
          <w:rFonts w:eastAsia="Times New Roman" w:cs="Calibri"/>
          <w:sz w:val="24"/>
          <w:szCs w:val="24"/>
        </w:rPr>
        <w:t xml:space="preserve">ederal </w:t>
      </w:r>
      <w:r w:rsidR="00BC66A3">
        <w:rPr>
          <w:rFonts w:eastAsia="Times New Roman" w:cs="Calibri"/>
          <w:sz w:val="24"/>
          <w:szCs w:val="24"/>
        </w:rPr>
        <w:t>E</w:t>
      </w:r>
      <w:r w:rsidR="00183046">
        <w:rPr>
          <w:rFonts w:eastAsia="Times New Roman" w:cs="Calibri"/>
          <w:sz w:val="24"/>
          <w:szCs w:val="24"/>
        </w:rPr>
        <w:t xml:space="preserve">nergy </w:t>
      </w:r>
      <w:r w:rsidR="00BC66A3">
        <w:rPr>
          <w:rFonts w:eastAsia="Times New Roman" w:cs="Calibri"/>
          <w:sz w:val="24"/>
          <w:szCs w:val="24"/>
        </w:rPr>
        <w:t>R</w:t>
      </w:r>
      <w:r w:rsidR="00183046">
        <w:rPr>
          <w:rFonts w:eastAsia="Times New Roman" w:cs="Calibri"/>
          <w:sz w:val="24"/>
          <w:szCs w:val="24"/>
        </w:rPr>
        <w:t xml:space="preserve">egulatory </w:t>
      </w:r>
      <w:r w:rsidR="00BC66A3">
        <w:rPr>
          <w:rFonts w:eastAsia="Times New Roman" w:cs="Calibri"/>
          <w:sz w:val="24"/>
          <w:szCs w:val="24"/>
        </w:rPr>
        <w:t>C</w:t>
      </w:r>
      <w:r w:rsidR="00183046">
        <w:rPr>
          <w:rFonts w:eastAsia="Times New Roman" w:cs="Calibri"/>
          <w:sz w:val="24"/>
          <w:szCs w:val="24"/>
        </w:rPr>
        <w:t>ommission (FERC)</w:t>
      </w:r>
      <w:r w:rsidR="00BC66A3">
        <w:rPr>
          <w:rFonts w:eastAsia="Times New Roman" w:cs="Calibri"/>
          <w:sz w:val="24"/>
          <w:szCs w:val="24"/>
        </w:rPr>
        <w:t xml:space="preserve"> as the lead agency for purposes of coordinating all federal authorizations and complying with the National </w:t>
      </w:r>
      <w:r w:rsidR="00561DEB">
        <w:rPr>
          <w:rFonts w:eastAsia="Times New Roman" w:cs="Calibri"/>
          <w:sz w:val="24"/>
          <w:szCs w:val="24"/>
        </w:rPr>
        <w:t xml:space="preserve">Environmental </w:t>
      </w:r>
      <w:r w:rsidR="00BC66A3">
        <w:rPr>
          <w:rFonts w:eastAsia="Times New Roman" w:cs="Calibri"/>
          <w:sz w:val="24"/>
          <w:szCs w:val="24"/>
        </w:rPr>
        <w:t xml:space="preserve">Policy Act. </w:t>
      </w:r>
    </w:p>
    <w:p w14:paraId="000D980F" w14:textId="05734F1D" w:rsidR="0058518E" w:rsidRPr="00D461CA" w:rsidRDefault="00A47D91" w:rsidP="00D461CA">
      <w:pPr>
        <w:numPr>
          <w:ilvl w:val="0"/>
          <w:numId w:val="20"/>
        </w:numPr>
        <w:spacing w:before="60" w:after="100" w:afterAutospacing="1" w:line="276" w:lineRule="auto"/>
        <w:rPr>
          <w:rFonts w:cs="Calibri"/>
          <w:sz w:val="24"/>
          <w:szCs w:val="24"/>
        </w:rPr>
      </w:pPr>
      <w:r w:rsidRPr="00D461CA">
        <w:rPr>
          <w:rFonts w:cs="Calibri"/>
          <w:sz w:val="24"/>
          <w:szCs w:val="24"/>
        </w:rPr>
        <w:t>NWPPA supports reducing</w:t>
      </w:r>
      <w:r w:rsidR="001606FA" w:rsidRPr="00D461CA">
        <w:rPr>
          <w:rFonts w:cs="Calibri"/>
          <w:sz w:val="24"/>
          <w:szCs w:val="24"/>
        </w:rPr>
        <w:t xml:space="preserve"> the time required for</w:t>
      </w:r>
      <w:r w:rsidR="0058518E" w:rsidRPr="00D461CA">
        <w:rPr>
          <w:rFonts w:cs="Calibri"/>
          <w:sz w:val="24"/>
          <w:szCs w:val="24"/>
        </w:rPr>
        <w:t xml:space="preserve"> </w:t>
      </w:r>
      <w:r w:rsidR="00A31D79">
        <w:rPr>
          <w:rFonts w:cs="Calibri"/>
          <w:sz w:val="24"/>
          <w:szCs w:val="24"/>
        </w:rPr>
        <w:t xml:space="preserve">the </w:t>
      </w:r>
      <w:r w:rsidR="0058518E" w:rsidRPr="00D461CA">
        <w:rPr>
          <w:rFonts w:cs="Calibri"/>
          <w:sz w:val="24"/>
          <w:szCs w:val="24"/>
        </w:rPr>
        <w:t xml:space="preserve">hydropower licensing process by better coordinating </w:t>
      </w:r>
      <w:r w:rsidR="006F77C9" w:rsidRPr="00D461CA">
        <w:rPr>
          <w:rFonts w:cs="Calibri"/>
          <w:sz w:val="24"/>
          <w:szCs w:val="24"/>
        </w:rPr>
        <w:t>federal authorizations, add</w:t>
      </w:r>
      <w:r w:rsidR="0058518E" w:rsidRPr="00D461CA">
        <w:rPr>
          <w:rFonts w:cs="Calibri"/>
          <w:sz w:val="24"/>
          <w:szCs w:val="24"/>
        </w:rPr>
        <w:t>ing</w:t>
      </w:r>
      <w:r w:rsidR="006F77C9" w:rsidRPr="00D461CA">
        <w:rPr>
          <w:rFonts w:cs="Calibri"/>
          <w:sz w:val="24"/>
          <w:szCs w:val="24"/>
        </w:rPr>
        <w:t xml:space="preserve"> schedule </w:t>
      </w:r>
      <w:r w:rsidR="0058518E" w:rsidRPr="00D461CA">
        <w:rPr>
          <w:rFonts w:cs="Calibri"/>
          <w:sz w:val="24"/>
          <w:szCs w:val="24"/>
        </w:rPr>
        <w:t>discipline</w:t>
      </w:r>
      <w:r w:rsidR="006F77C9" w:rsidRPr="00D461CA">
        <w:rPr>
          <w:rFonts w:cs="Calibri"/>
          <w:sz w:val="24"/>
          <w:szCs w:val="24"/>
        </w:rPr>
        <w:t>, improv</w:t>
      </w:r>
      <w:r w:rsidR="0058518E" w:rsidRPr="00D461CA">
        <w:rPr>
          <w:rFonts w:cs="Calibri"/>
          <w:sz w:val="24"/>
          <w:szCs w:val="24"/>
        </w:rPr>
        <w:t>ing</w:t>
      </w:r>
      <w:r w:rsidR="006F77C9" w:rsidRPr="00D461CA">
        <w:rPr>
          <w:rFonts w:cs="Calibri"/>
          <w:sz w:val="24"/>
          <w:szCs w:val="24"/>
        </w:rPr>
        <w:t xml:space="preserve"> trial-type hearings and fact-finding, </w:t>
      </w:r>
      <w:r w:rsidR="0058518E" w:rsidRPr="00D461CA">
        <w:rPr>
          <w:rFonts w:cs="Calibri"/>
          <w:sz w:val="24"/>
          <w:szCs w:val="24"/>
        </w:rPr>
        <w:t>requiring</w:t>
      </w:r>
      <w:r w:rsidR="006F77C9" w:rsidRPr="00D461CA">
        <w:rPr>
          <w:rFonts w:cs="Calibri"/>
          <w:sz w:val="24"/>
          <w:szCs w:val="24"/>
        </w:rPr>
        <w:t xml:space="preserve"> agencies to equally consider other public purposes of a project when setting conditions, </w:t>
      </w:r>
      <w:r w:rsidR="0058518E" w:rsidRPr="00D461CA">
        <w:rPr>
          <w:rFonts w:cs="Calibri"/>
          <w:sz w:val="24"/>
          <w:szCs w:val="24"/>
        </w:rPr>
        <w:t>and reducing duplicative study requests</w:t>
      </w:r>
      <w:r w:rsidR="001606FA" w:rsidRPr="00D461CA">
        <w:rPr>
          <w:rFonts w:cs="Calibri"/>
          <w:sz w:val="24"/>
          <w:szCs w:val="24"/>
        </w:rPr>
        <w:t xml:space="preserve"> </w:t>
      </w:r>
      <w:r w:rsidR="006A40B5" w:rsidRPr="00D461CA">
        <w:rPr>
          <w:rFonts w:cs="Calibri"/>
          <w:sz w:val="24"/>
          <w:szCs w:val="24"/>
        </w:rPr>
        <w:t xml:space="preserve">and those </w:t>
      </w:r>
      <w:r w:rsidR="001606FA" w:rsidRPr="00D461CA">
        <w:rPr>
          <w:rFonts w:cs="Calibri"/>
          <w:sz w:val="24"/>
          <w:szCs w:val="24"/>
        </w:rPr>
        <w:t>not tied to project operations</w:t>
      </w:r>
      <w:r w:rsidR="0058518E" w:rsidRPr="00D461CA">
        <w:rPr>
          <w:rFonts w:cs="Calibri"/>
          <w:sz w:val="24"/>
          <w:szCs w:val="24"/>
        </w:rPr>
        <w:t>.</w:t>
      </w:r>
    </w:p>
    <w:p w14:paraId="248F22D6" w14:textId="77777777" w:rsidR="009F486B" w:rsidRDefault="00081BD7" w:rsidP="00D461CA">
      <w:pPr>
        <w:numPr>
          <w:ilvl w:val="0"/>
          <w:numId w:val="20"/>
        </w:numPr>
        <w:spacing w:before="60" w:after="100" w:afterAutospacing="1" w:line="276" w:lineRule="auto"/>
        <w:rPr>
          <w:rFonts w:cs="Calibri"/>
          <w:sz w:val="24"/>
          <w:szCs w:val="24"/>
        </w:rPr>
      </w:pPr>
      <w:r w:rsidRPr="00D461CA">
        <w:rPr>
          <w:rFonts w:cs="Calibri"/>
          <w:sz w:val="24"/>
          <w:szCs w:val="24"/>
        </w:rPr>
        <w:t xml:space="preserve">NWPPA supports </w:t>
      </w:r>
      <w:r w:rsidR="00DE5588" w:rsidRPr="00D461CA">
        <w:rPr>
          <w:rFonts w:cs="Calibri"/>
          <w:sz w:val="24"/>
          <w:szCs w:val="24"/>
        </w:rPr>
        <w:t xml:space="preserve">hydropower regulatory </w:t>
      </w:r>
      <w:r w:rsidRPr="00D461CA">
        <w:rPr>
          <w:rFonts w:cs="Calibri"/>
          <w:sz w:val="24"/>
          <w:szCs w:val="24"/>
        </w:rPr>
        <w:t xml:space="preserve">reforms that require mandatory conditions and prescriptions </w:t>
      </w:r>
      <w:r w:rsidR="00CD52FF" w:rsidRPr="00D461CA">
        <w:rPr>
          <w:rFonts w:cs="Calibri"/>
          <w:sz w:val="24"/>
          <w:szCs w:val="24"/>
        </w:rPr>
        <w:t>be accompanied by</w:t>
      </w:r>
      <w:r w:rsidRPr="00D461CA">
        <w:rPr>
          <w:rFonts w:cs="Calibri"/>
          <w:sz w:val="24"/>
          <w:szCs w:val="24"/>
        </w:rPr>
        <w:t xml:space="preserve"> </w:t>
      </w:r>
      <w:r w:rsidR="001606FA" w:rsidRPr="00D461CA">
        <w:rPr>
          <w:rFonts w:cs="Calibri"/>
          <w:sz w:val="24"/>
          <w:szCs w:val="24"/>
        </w:rPr>
        <w:t>written rationale tied to</w:t>
      </w:r>
      <w:r w:rsidRPr="00D461CA">
        <w:rPr>
          <w:rFonts w:cs="Calibri"/>
          <w:sz w:val="24"/>
          <w:szCs w:val="24"/>
        </w:rPr>
        <w:t xml:space="preserve"> </w:t>
      </w:r>
      <w:r w:rsidR="00DE5588" w:rsidRPr="00D461CA">
        <w:rPr>
          <w:rFonts w:cs="Calibri"/>
          <w:sz w:val="24"/>
          <w:szCs w:val="24"/>
        </w:rPr>
        <w:t xml:space="preserve">each prescribed </w:t>
      </w:r>
      <w:r w:rsidRPr="00D461CA">
        <w:rPr>
          <w:rFonts w:cs="Calibri"/>
          <w:sz w:val="24"/>
          <w:szCs w:val="24"/>
        </w:rPr>
        <w:t>project nexus</w:t>
      </w:r>
      <w:r w:rsidR="009F486B" w:rsidRPr="00D461CA">
        <w:rPr>
          <w:rFonts w:cs="Calibri"/>
          <w:sz w:val="24"/>
          <w:szCs w:val="24"/>
        </w:rPr>
        <w:t xml:space="preserve">.  </w:t>
      </w:r>
    </w:p>
    <w:p w14:paraId="223825BD" w14:textId="3E7A73EB" w:rsidR="00BC66A3" w:rsidRPr="00D461CA" w:rsidRDefault="00BC66A3" w:rsidP="00D461CA">
      <w:pPr>
        <w:numPr>
          <w:ilvl w:val="0"/>
          <w:numId w:val="20"/>
        </w:numPr>
        <w:spacing w:before="60" w:after="100" w:afterAutospacing="1" w:line="276" w:lineRule="auto"/>
        <w:rPr>
          <w:rFonts w:cs="Calibri"/>
          <w:sz w:val="24"/>
          <w:szCs w:val="24"/>
        </w:rPr>
      </w:pPr>
      <w:r>
        <w:rPr>
          <w:rFonts w:cs="Calibri"/>
          <w:sz w:val="24"/>
          <w:szCs w:val="24"/>
        </w:rPr>
        <w:t xml:space="preserve">NWPPA supports effective FERC implementation of Federal Power Act section 36, which will encourage </w:t>
      </w:r>
      <w:r w:rsidR="00FE2EB6">
        <w:rPr>
          <w:rFonts w:cs="Calibri"/>
          <w:sz w:val="24"/>
          <w:szCs w:val="24"/>
        </w:rPr>
        <w:t>pre-licensing</w:t>
      </w:r>
      <w:r>
        <w:rPr>
          <w:rFonts w:cs="Calibri"/>
          <w:sz w:val="24"/>
          <w:szCs w:val="24"/>
        </w:rPr>
        <w:t xml:space="preserve"> investments </w:t>
      </w:r>
      <w:r w:rsidR="006C3E86">
        <w:rPr>
          <w:rFonts w:cs="Calibri"/>
          <w:sz w:val="24"/>
          <w:szCs w:val="24"/>
        </w:rPr>
        <w:t xml:space="preserve">at existing </w:t>
      </w:r>
      <w:r>
        <w:rPr>
          <w:rFonts w:cs="Calibri"/>
          <w:sz w:val="24"/>
          <w:szCs w:val="24"/>
        </w:rPr>
        <w:t>hydropower projects</w:t>
      </w:r>
      <w:r w:rsidR="00FE2EB6">
        <w:rPr>
          <w:rFonts w:cs="Calibri"/>
          <w:sz w:val="24"/>
          <w:szCs w:val="24"/>
        </w:rPr>
        <w:t xml:space="preserve"> by crediting them toward longer license terms</w:t>
      </w:r>
      <w:r>
        <w:rPr>
          <w:rFonts w:cs="Calibri"/>
          <w:sz w:val="24"/>
          <w:szCs w:val="24"/>
        </w:rPr>
        <w:t xml:space="preserve">.  </w:t>
      </w:r>
    </w:p>
    <w:p w14:paraId="5F0C9B66" w14:textId="45AB888D" w:rsidR="00755A30" w:rsidRDefault="00755A30" w:rsidP="00D461CA">
      <w:pPr>
        <w:numPr>
          <w:ilvl w:val="0"/>
          <w:numId w:val="20"/>
        </w:numPr>
        <w:autoSpaceDE w:val="0"/>
        <w:autoSpaceDN w:val="0"/>
        <w:adjustRightInd w:val="0"/>
        <w:spacing w:line="276" w:lineRule="auto"/>
        <w:rPr>
          <w:rFonts w:cs="Calibri"/>
          <w:color w:val="000000"/>
          <w:sz w:val="24"/>
          <w:szCs w:val="24"/>
        </w:rPr>
      </w:pPr>
      <w:r w:rsidRPr="00D461CA">
        <w:rPr>
          <w:rFonts w:cs="Calibri"/>
          <w:color w:val="000000"/>
          <w:sz w:val="24"/>
          <w:szCs w:val="24"/>
        </w:rPr>
        <w:t xml:space="preserve">NWPPA supports federal investments </w:t>
      </w:r>
      <w:r w:rsidR="00DF36EB" w:rsidRPr="00D461CA">
        <w:rPr>
          <w:rFonts w:cs="Calibri"/>
          <w:color w:val="000000"/>
          <w:sz w:val="24"/>
          <w:szCs w:val="24"/>
        </w:rPr>
        <w:t>in advanced</w:t>
      </w:r>
      <w:r w:rsidRPr="00D461CA">
        <w:rPr>
          <w:rFonts w:cs="Calibri"/>
          <w:color w:val="000000"/>
          <w:sz w:val="24"/>
          <w:szCs w:val="24"/>
        </w:rPr>
        <w:t xml:space="preserve"> hydropower technologies through research, development, and incentives. </w:t>
      </w:r>
      <w:r w:rsidR="006C3E86">
        <w:rPr>
          <w:rFonts w:cs="Calibri"/>
          <w:color w:val="000000"/>
          <w:sz w:val="24"/>
          <w:szCs w:val="24"/>
        </w:rPr>
        <w:t xml:space="preserve"> A major opportunity for increasing hydro-system output is reducing unplanned outages and increasing hydropower’s contribution to grid reliability and resiliency.  </w:t>
      </w:r>
    </w:p>
    <w:p w14:paraId="60A267DB" w14:textId="0234D6B0" w:rsidR="00B575FD" w:rsidRPr="00D461CA" w:rsidRDefault="00B575FD" w:rsidP="00D461CA">
      <w:pPr>
        <w:numPr>
          <w:ilvl w:val="0"/>
          <w:numId w:val="20"/>
        </w:numPr>
        <w:autoSpaceDE w:val="0"/>
        <w:autoSpaceDN w:val="0"/>
        <w:adjustRightInd w:val="0"/>
        <w:spacing w:line="276" w:lineRule="auto"/>
        <w:rPr>
          <w:rFonts w:cs="Calibri"/>
          <w:color w:val="000000"/>
          <w:sz w:val="24"/>
          <w:szCs w:val="24"/>
        </w:rPr>
      </w:pPr>
      <w:r>
        <w:rPr>
          <w:rFonts w:cs="Calibri"/>
          <w:color w:val="000000"/>
          <w:sz w:val="24"/>
          <w:szCs w:val="24"/>
        </w:rPr>
        <w:t xml:space="preserve">NWPPA supports federal, state, and local efforts to enact policies that expedite the </w:t>
      </w:r>
      <w:r w:rsidR="00240C32">
        <w:rPr>
          <w:rFonts w:cs="Calibri"/>
          <w:color w:val="000000"/>
          <w:sz w:val="24"/>
          <w:szCs w:val="24"/>
        </w:rPr>
        <w:t xml:space="preserve">voluntary </w:t>
      </w:r>
      <w:r>
        <w:rPr>
          <w:rFonts w:cs="Calibri"/>
          <w:color w:val="000000"/>
          <w:sz w:val="24"/>
          <w:szCs w:val="24"/>
        </w:rPr>
        <w:t xml:space="preserve">removal and redeposit of debris and sediment runoff into hydropower reservoirs as a result of frequent and extreme weather events.  Accelerated sediment buildup can degrade water quality, accelerate the wear and tear of turbines, and reduce overall power output.  Facilitating disposal of sediment for beneficial use on adjoining federal lands should be encouraged and streamlined. </w:t>
      </w:r>
    </w:p>
    <w:p w14:paraId="5FD87ADA" w14:textId="2E5DF2EA" w:rsidR="00ED7C7D" w:rsidRPr="00457AB7" w:rsidRDefault="005C2EFF" w:rsidP="00457AB7">
      <w:pPr>
        <w:pStyle w:val="ListParagraph"/>
        <w:numPr>
          <w:ilvl w:val="0"/>
          <w:numId w:val="20"/>
        </w:numPr>
        <w:autoSpaceDE w:val="0"/>
        <w:autoSpaceDN w:val="0"/>
        <w:adjustRightInd w:val="0"/>
        <w:rPr>
          <w:rFonts w:ascii="HelveticaNeueLTStd-Lt" w:hAnsi="HelveticaNeueLTStd-Lt" w:cs="HelveticaNeueLTStd-Lt"/>
          <w:sz w:val="20"/>
          <w:szCs w:val="20"/>
        </w:rPr>
      </w:pPr>
      <w:r w:rsidRPr="00457AB7">
        <w:rPr>
          <w:rFonts w:cs="Calibri"/>
          <w:color w:val="000000"/>
          <w:sz w:val="24"/>
          <w:szCs w:val="24"/>
        </w:rPr>
        <w:t>NWPPA opposes efforts to remove</w:t>
      </w:r>
      <w:r w:rsidR="001625A7">
        <w:rPr>
          <w:rFonts w:cs="Calibri"/>
          <w:color w:val="000000"/>
          <w:sz w:val="24"/>
          <w:szCs w:val="24"/>
        </w:rPr>
        <w:t xml:space="preserve"> </w:t>
      </w:r>
      <w:r w:rsidR="00997090" w:rsidRPr="00457AB7">
        <w:rPr>
          <w:rFonts w:cs="Calibri"/>
          <w:color w:val="000000"/>
          <w:sz w:val="24"/>
          <w:szCs w:val="24"/>
        </w:rPr>
        <w:t xml:space="preserve">productive </w:t>
      </w:r>
      <w:r w:rsidRPr="00457AB7">
        <w:rPr>
          <w:rFonts w:cs="Calibri"/>
          <w:color w:val="000000"/>
          <w:sz w:val="24"/>
          <w:szCs w:val="24"/>
        </w:rPr>
        <w:t>dams that provide</w:t>
      </w:r>
      <w:r w:rsidR="00997090" w:rsidRPr="00457AB7">
        <w:rPr>
          <w:rFonts w:cs="Calibri"/>
          <w:color w:val="000000"/>
          <w:sz w:val="24"/>
          <w:szCs w:val="24"/>
        </w:rPr>
        <w:t>, or have the potential to provide,</w:t>
      </w:r>
      <w:r w:rsidRPr="00457AB7">
        <w:rPr>
          <w:rFonts w:cs="Calibri"/>
          <w:color w:val="000000"/>
          <w:sz w:val="24"/>
          <w:szCs w:val="24"/>
        </w:rPr>
        <w:t xml:space="preserve"> </w:t>
      </w:r>
      <w:r w:rsidR="00997090" w:rsidRPr="00457AB7">
        <w:rPr>
          <w:rFonts w:cs="Calibri"/>
          <w:color w:val="000000"/>
          <w:sz w:val="24"/>
          <w:szCs w:val="24"/>
        </w:rPr>
        <w:t xml:space="preserve">economic </w:t>
      </w:r>
      <w:r w:rsidRPr="00457AB7">
        <w:rPr>
          <w:rFonts w:cs="Calibri"/>
          <w:color w:val="000000"/>
          <w:sz w:val="24"/>
          <w:szCs w:val="24"/>
        </w:rPr>
        <w:t>hydropower</w:t>
      </w:r>
      <w:r w:rsidR="00997090" w:rsidRPr="00457AB7">
        <w:rPr>
          <w:rFonts w:cs="Calibri"/>
          <w:color w:val="000000"/>
          <w:sz w:val="24"/>
          <w:szCs w:val="24"/>
        </w:rPr>
        <w:t xml:space="preserve"> generation</w:t>
      </w:r>
      <w:r w:rsidR="00ED7C7D">
        <w:rPr>
          <w:rFonts w:cs="Calibri"/>
          <w:color w:val="000000"/>
          <w:sz w:val="24"/>
          <w:szCs w:val="24"/>
        </w:rPr>
        <w:t>.</w:t>
      </w:r>
    </w:p>
    <w:p w14:paraId="01B28CCC" w14:textId="63F6E4ED" w:rsidR="00DE5588" w:rsidRPr="00082687" w:rsidRDefault="00DE5588" w:rsidP="00082687">
      <w:pPr>
        <w:autoSpaceDE w:val="0"/>
        <w:autoSpaceDN w:val="0"/>
        <w:adjustRightInd w:val="0"/>
        <w:spacing w:line="276" w:lineRule="auto"/>
        <w:ind w:left="360"/>
        <w:rPr>
          <w:rFonts w:cs="Calibri"/>
          <w:color w:val="000000"/>
          <w:sz w:val="24"/>
          <w:szCs w:val="24"/>
        </w:rPr>
      </w:pPr>
    </w:p>
    <w:p w14:paraId="009F896E" w14:textId="33FCFB30" w:rsidR="00BA669F" w:rsidRDefault="001F7E47" w:rsidP="008D644B">
      <w:pPr>
        <w:spacing w:line="276" w:lineRule="auto"/>
        <w:ind w:left="360"/>
        <w:rPr>
          <w:rFonts w:eastAsia="Times New Roman"/>
          <w:sz w:val="24"/>
          <w:szCs w:val="24"/>
        </w:rPr>
      </w:pPr>
      <w:r w:rsidRPr="001F7E47">
        <w:rPr>
          <w:rFonts w:eastAsia="Times New Roman"/>
          <w:sz w:val="24"/>
          <w:szCs w:val="24"/>
        </w:rPr>
        <w:t>Origination Date: 1997. Revised in 201</w:t>
      </w:r>
      <w:r w:rsidR="00FE4B26">
        <w:rPr>
          <w:rFonts w:eastAsia="Times New Roman"/>
          <w:sz w:val="24"/>
          <w:szCs w:val="24"/>
        </w:rPr>
        <w:t>1</w:t>
      </w:r>
      <w:r w:rsidR="00376B7A">
        <w:rPr>
          <w:rFonts w:eastAsia="Times New Roman"/>
          <w:sz w:val="24"/>
          <w:szCs w:val="24"/>
        </w:rPr>
        <w:t xml:space="preserve">, </w:t>
      </w:r>
      <w:r w:rsidR="00AB6C72">
        <w:rPr>
          <w:rFonts w:eastAsia="Times New Roman"/>
          <w:sz w:val="24"/>
          <w:szCs w:val="24"/>
        </w:rPr>
        <w:t>2012</w:t>
      </w:r>
      <w:r w:rsidR="00376B7A">
        <w:rPr>
          <w:rFonts w:eastAsia="Times New Roman"/>
          <w:sz w:val="24"/>
          <w:szCs w:val="24"/>
        </w:rPr>
        <w:t>,</w:t>
      </w:r>
      <w:r w:rsidR="0063092A">
        <w:rPr>
          <w:rFonts w:eastAsia="Times New Roman"/>
          <w:sz w:val="24"/>
          <w:szCs w:val="24"/>
        </w:rPr>
        <w:t xml:space="preserve"> </w:t>
      </w:r>
      <w:r w:rsidR="00417294">
        <w:rPr>
          <w:rFonts w:eastAsia="Times New Roman"/>
          <w:sz w:val="24"/>
          <w:szCs w:val="24"/>
        </w:rPr>
        <w:t>2014</w:t>
      </w:r>
      <w:r w:rsidR="00376B7A">
        <w:rPr>
          <w:rFonts w:eastAsia="Times New Roman"/>
          <w:sz w:val="24"/>
          <w:szCs w:val="24"/>
        </w:rPr>
        <w:t>, 2016</w:t>
      </w:r>
      <w:r w:rsidR="00A92798">
        <w:rPr>
          <w:rFonts w:eastAsia="Times New Roman"/>
          <w:sz w:val="24"/>
          <w:szCs w:val="24"/>
        </w:rPr>
        <w:t>,</w:t>
      </w:r>
      <w:r w:rsidR="00D461CA">
        <w:rPr>
          <w:rFonts w:eastAsia="Times New Roman"/>
          <w:sz w:val="24"/>
          <w:szCs w:val="24"/>
        </w:rPr>
        <w:t xml:space="preserve"> </w:t>
      </w:r>
      <w:r w:rsidR="00F45924">
        <w:rPr>
          <w:rFonts w:eastAsia="Times New Roman"/>
          <w:sz w:val="24"/>
          <w:szCs w:val="24"/>
        </w:rPr>
        <w:t>2017</w:t>
      </w:r>
      <w:r w:rsidR="001B13DD">
        <w:rPr>
          <w:rFonts w:eastAsia="Times New Roman"/>
          <w:sz w:val="24"/>
          <w:szCs w:val="24"/>
        </w:rPr>
        <w:t>,</w:t>
      </w:r>
      <w:r w:rsidR="00A92798">
        <w:rPr>
          <w:rFonts w:eastAsia="Times New Roman"/>
          <w:sz w:val="24"/>
          <w:szCs w:val="24"/>
        </w:rPr>
        <w:t xml:space="preserve"> 2018</w:t>
      </w:r>
      <w:r w:rsidR="00F74D36">
        <w:rPr>
          <w:rFonts w:eastAsia="Times New Roman"/>
          <w:sz w:val="24"/>
          <w:szCs w:val="24"/>
        </w:rPr>
        <w:t>,</w:t>
      </w:r>
      <w:r w:rsidR="00D60886">
        <w:rPr>
          <w:rFonts w:eastAsia="Times New Roman"/>
          <w:sz w:val="24"/>
          <w:szCs w:val="24"/>
        </w:rPr>
        <w:t xml:space="preserve"> </w:t>
      </w:r>
      <w:r w:rsidR="001B13DD">
        <w:rPr>
          <w:rFonts w:eastAsia="Times New Roman"/>
          <w:sz w:val="24"/>
          <w:szCs w:val="24"/>
        </w:rPr>
        <w:t>2019</w:t>
      </w:r>
      <w:r w:rsidR="00C86FC1">
        <w:rPr>
          <w:rFonts w:eastAsia="Times New Roman"/>
          <w:sz w:val="24"/>
          <w:szCs w:val="24"/>
        </w:rPr>
        <w:t>,</w:t>
      </w:r>
      <w:r w:rsidR="00F74D36">
        <w:rPr>
          <w:rFonts w:eastAsia="Times New Roman"/>
          <w:sz w:val="24"/>
          <w:szCs w:val="24"/>
        </w:rPr>
        <w:t xml:space="preserve"> 2020</w:t>
      </w:r>
      <w:r w:rsidR="00C86FC1">
        <w:rPr>
          <w:rFonts w:eastAsia="Times New Roman"/>
          <w:sz w:val="24"/>
          <w:szCs w:val="24"/>
        </w:rPr>
        <w:t>, 2021</w:t>
      </w:r>
      <w:r w:rsidR="0030692A">
        <w:rPr>
          <w:rFonts w:eastAsia="Times New Roman"/>
          <w:sz w:val="24"/>
          <w:szCs w:val="24"/>
        </w:rPr>
        <w:t>,</w:t>
      </w:r>
      <w:ins w:id="3" w:author="Author">
        <w:r w:rsidR="002941C7">
          <w:rPr>
            <w:rFonts w:eastAsia="Times New Roman"/>
            <w:sz w:val="24"/>
            <w:szCs w:val="24"/>
          </w:rPr>
          <w:t xml:space="preserve"> </w:t>
        </w:r>
      </w:ins>
      <w:del w:id="4" w:author="Author">
        <w:r w:rsidR="0030692A" w:rsidDel="002941C7">
          <w:rPr>
            <w:rFonts w:eastAsia="Times New Roman"/>
            <w:sz w:val="24"/>
            <w:szCs w:val="24"/>
          </w:rPr>
          <w:delText xml:space="preserve"> and </w:delText>
        </w:r>
      </w:del>
      <w:r w:rsidR="0030692A">
        <w:rPr>
          <w:rFonts w:eastAsia="Times New Roman"/>
          <w:sz w:val="24"/>
          <w:szCs w:val="24"/>
        </w:rPr>
        <w:t>2022</w:t>
      </w:r>
      <w:ins w:id="5" w:author="Author">
        <w:r w:rsidR="002941C7">
          <w:rPr>
            <w:rFonts w:eastAsia="Times New Roman"/>
            <w:sz w:val="24"/>
            <w:szCs w:val="24"/>
          </w:rPr>
          <w:t xml:space="preserve"> and 2023</w:t>
        </w:r>
      </w:ins>
      <w:r w:rsidR="00F74D36">
        <w:rPr>
          <w:rFonts w:eastAsia="Times New Roman"/>
          <w:sz w:val="24"/>
          <w:szCs w:val="24"/>
        </w:rPr>
        <w:t>.</w:t>
      </w:r>
    </w:p>
    <w:sectPr w:rsidR="00BA669F" w:rsidSect="00A90DB2">
      <w:footerReference w:type="default" r:id="rId8"/>
      <w:pgSz w:w="12240" w:h="15840" w:code="1"/>
      <w:pgMar w:top="1440" w:right="1440" w:bottom="1152"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2C782" w14:textId="77777777" w:rsidR="00657535" w:rsidRDefault="00657535" w:rsidP="005668B0">
      <w:r>
        <w:separator/>
      </w:r>
    </w:p>
  </w:endnote>
  <w:endnote w:type="continuationSeparator" w:id="0">
    <w:p w14:paraId="2408AA56" w14:textId="77777777" w:rsidR="00657535" w:rsidRDefault="00657535" w:rsidP="00566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HelveticaNeueLTStd-L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8843002"/>
      <w:docPartObj>
        <w:docPartGallery w:val="Page Numbers (Bottom of Page)"/>
        <w:docPartUnique/>
      </w:docPartObj>
    </w:sdtPr>
    <w:sdtEndPr>
      <w:rPr>
        <w:noProof/>
      </w:rPr>
    </w:sdtEndPr>
    <w:sdtContent>
      <w:p w14:paraId="7DF51D8C" w14:textId="7EF69D75" w:rsidR="00984668" w:rsidRDefault="0098466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72DA371" w14:textId="77777777" w:rsidR="00DE5588" w:rsidRDefault="00DE55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B16E8" w14:textId="77777777" w:rsidR="00657535" w:rsidRDefault="00657535" w:rsidP="005668B0">
      <w:r>
        <w:separator/>
      </w:r>
    </w:p>
  </w:footnote>
  <w:footnote w:type="continuationSeparator" w:id="0">
    <w:p w14:paraId="2E3B9E47" w14:textId="77777777" w:rsidR="00657535" w:rsidRDefault="00657535" w:rsidP="005668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4CE7A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245AB6"/>
    <w:multiLevelType w:val="hybridMultilevel"/>
    <w:tmpl w:val="88665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A0D19"/>
    <w:multiLevelType w:val="hybridMultilevel"/>
    <w:tmpl w:val="6A9EB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082A20"/>
    <w:multiLevelType w:val="hybridMultilevel"/>
    <w:tmpl w:val="933E5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1E34DF"/>
    <w:multiLevelType w:val="multilevel"/>
    <w:tmpl w:val="2F928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6722EB"/>
    <w:multiLevelType w:val="hybridMultilevel"/>
    <w:tmpl w:val="2A461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2C4874"/>
    <w:multiLevelType w:val="multilevel"/>
    <w:tmpl w:val="A67A4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EF7330"/>
    <w:multiLevelType w:val="hybridMultilevel"/>
    <w:tmpl w:val="978AF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4A4B38"/>
    <w:multiLevelType w:val="hybridMultilevel"/>
    <w:tmpl w:val="F54E7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88254F"/>
    <w:multiLevelType w:val="hybridMultilevel"/>
    <w:tmpl w:val="E5323EC6"/>
    <w:lvl w:ilvl="0" w:tplc="04090001">
      <w:start w:val="1"/>
      <w:numFmt w:val="bullet"/>
      <w:lvlText w:val=""/>
      <w:lvlJc w:val="left"/>
      <w:pPr>
        <w:ind w:left="1214" w:hanging="360"/>
      </w:pPr>
      <w:rPr>
        <w:rFonts w:ascii="Symbol" w:hAnsi="Symbol" w:hint="default"/>
      </w:rPr>
    </w:lvl>
    <w:lvl w:ilvl="1" w:tplc="04090003" w:tentative="1">
      <w:start w:val="1"/>
      <w:numFmt w:val="bullet"/>
      <w:lvlText w:val="o"/>
      <w:lvlJc w:val="left"/>
      <w:pPr>
        <w:ind w:left="1934" w:hanging="360"/>
      </w:pPr>
      <w:rPr>
        <w:rFonts w:ascii="Courier New" w:hAnsi="Courier New" w:cs="Courier New" w:hint="default"/>
      </w:rPr>
    </w:lvl>
    <w:lvl w:ilvl="2" w:tplc="04090005" w:tentative="1">
      <w:start w:val="1"/>
      <w:numFmt w:val="bullet"/>
      <w:lvlText w:val=""/>
      <w:lvlJc w:val="left"/>
      <w:pPr>
        <w:ind w:left="2654" w:hanging="360"/>
      </w:pPr>
      <w:rPr>
        <w:rFonts w:ascii="Wingdings" w:hAnsi="Wingdings" w:hint="default"/>
      </w:rPr>
    </w:lvl>
    <w:lvl w:ilvl="3" w:tplc="04090001" w:tentative="1">
      <w:start w:val="1"/>
      <w:numFmt w:val="bullet"/>
      <w:lvlText w:val=""/>
      <w:lvlJc w:val="left"/>
      <w:pPr>
        <w:ind w:left="3374" w:hanging="360"/>
      </w:pPr>
      <w:rPr>
        <w:rFonts w:ascii="Symbol" w:hAnsi="Symbol" w:hint="default"/>
      </w:rPr>
    </w:lvl>
    <w:lvl w:ilvl="4" w:tplc="04090003" w:tentative="1">
      <w:start w:val="1"/>
      <w:numFmt w:val="bullet"/>
      <w:lvlText w:val="o"/>
      <w:lvlJc w:val="left"/>
      <w:pPr>
        <w:ind w:left="4094" w:hanging="360"/>
      </w:pPr>
      <w:rPr>
        <w:rFonts w:ascii="Courier New" w:hAnsi="Courier New" w:cs="Courier New" w:hint="default"/>
      </w:rPr>
    </w:lvl>
    <w:lvl w:ilvl="5" w:tplc="04090005" w:tentative="1">
      <w:start w:val="1"/>
      <w:numFmt w:val="bullet"/>
      <w:lvlText w:val=""/>
      <w:lvlJc w:val="left"/>
      <w:pPr>
        <w:ind w:left="4814" w:hanging="360"/>
      </w:pPr>
      <w:rPr>
        <w:rFonts w:ascii="Wingdings" w:hAnsi="Wingdings" w:hint="default"/>
      </w:rPr>
    </w:lvl>
    <w:lvl w:ilvl="6" w:tplc="04090001" w:tentative="1">
      <w:start w:val="1"/>
      <w:numFmt w:val="bullet"/>
      <w:lvlText w:val=""/>
      <w:lvlJc w:val="left"/>
      <w:pPr>
        <w:ind w:left="5534" w:hanging="360"/>
      </w:pPr>
      <w:rPr>
        <w:rFonts w:ascii="Symbol" w:hAnsi="Symbol" w:hint="default"/>
      </w:rPr>
    </w:lvl>
    <w:lvl w:ilvl="7" w:tplc="04090003" w:tentative="1">
      <w:start w:val="1"/>
      <w:numFmt w:val="bullet"/>
      <w:lvlText w:val="o"/>
      <w:lvlJc w:val="left"/>
      <w:pPr>
        <w:ind w:left="6254" w:hanging="360"/>
      </w:pPr>
      <w:rPr>
        <w:rFonts w:ascii="Courier New" w:hAnsi="Courier New" w:cs="Courier New" w:hint="default"/>
      </w:rPr>
    </w:lvl>
    <w:lvl w:ilvl="8" w:tplc="04090005" w:tentative="1">
      <w:start w:val="1"/>
      <w:numFmt w:val="bullet"/>
      <w:lvlText w:val=""/>
      <w:lvlJc w:val="left"/>
      <w:pPr>
        <w:ind w:left="6974" w:hanging="360"/>
      </w:pPr>
      <w:rPr>
        <w:rFonts w:ascii="Wingdings" w:hAnsi="Wingdings" w:hint="default"/>
      </w:rPr>
    </w:lvl>
  </w:abstractNum>
  <w:abstractNum w:abstractNumId="10" w15:restartNumberingAfterBreak="0">
    <w:nsid w:val="3D1647B7"/>
    <w:multiLevelType w:val="hybridMultilevel"/>
    <w:tmpl w:val="62CA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9B7087"/>
    <w:multiLevelType w:val="multilevel"/>
    <w:tmpl w:val="8EAA8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FA310AF"/>
    <w:multiLevelType w:val="hybridMultilevel"/>
    <w:tmpl w:val="DA8CA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E20E08"/>
    <w:multiLevelType w:val="hybridMultilevel"/>
    <w:tmpl w:val="9C4693FA"/>
    <w:lvl w:ilvl="0" w:tplc="0409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6B7AFC"/>
    <w:multiLevelType w:val="hybridMultilevel"/>
    <w:tmpl w:val="AE00CC4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15:restartNumberingAfterBreak="0">
    <w:nsid w:val="4DD93700"/>
    <w:multiLevelType w:val="multilevel"/>
    <w:tmpl w:val="844E23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2ED054C"/>
    <w:multiLevelType w:val="hybridMultilevel"/>
    <w:tmpl w:val="DB9EE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860D55"/>
    <w:multiLevelType w:val="multilevel"/>
    <w:tmpl w:val="57BAF8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6F12569"/>
    <w:multiLevelType w:val="multilevel"/>
    <w:tmpl w:val="CDD63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355040"/>
    <w:multiLevelType w:val="hybridMultilevel"/>
    <w:tmpl w:val="B76C35D6"/>
    <w:lvl w:ilvl="0" w:tplc="04090001">
      <w:start w:val="1"/>
      <w:numFmt w:val="bullet"/>
      <w:lvlText w:val=""/>
      <w:lvlJc w:val="left"/>
      <w:pPr>
        <w:ind w:left="1214" w:hanging="360"/>
      </w:pPr>
      <w:rPr>
        <w:rFonts w:ascii="Symbol" w:hAnsi="Symbol" w:hint="default"/>
      </w:rPr>
    </w:lvl>
    <w:lvl w:ilvl="1" w:tplc="04090003" w:tentative="1">
      <w:start w:val="1"/>
      <w:numFmt w:val="bullet"/>
      <w:lvlText w:val="o"/>
      <w:lvlJc w:val="left"/>
      <w:pPr>
        <w:ind w:left="1934" w:hanging="360"/>
      </w:pPr>
      <w:rPr>
        <w:rFonts w:ascii="Courier New" w:hAnsi="Courier New" w:cs="Courier New" w:hint="default"/>
      </w:rPr>
    </w:lvl>
    <w:lvl w:ilvl="2" w:tplc="04090005" w:tentative="1">
      <w:start w:val="1"/>
      <w:numFmt w:val="bullet"/>
      <w:lvlText w:val=""/>
      <w:lvlJc w:val="left"/>
      <w:pPr>
        <w:ind w:left="2654" w:hanging="360"/>
      </w:pPr>
      <w:rPr>
        <w:rFonts w:ascii="Wingdings" w:hAnsi="Wingdings" w:hint="default"/>
      </w:rPr>
    </w:lvl>
    <w:lvl w:ilvl="3" w:tplc="04090001" w:tentative="1">
      <w:start w:val="1"/>
      <w:numFmt w:val="bullet"/>
      <w:lvlText w:val=""/>
      <w:lvlJc w:val="left"/>
      <w:pPr>
        <w:ind w:left="3374" w:hanging="360"/>
      </w:pPr>
      <w:rPr>
        <w:rFonts w:ascii="Symbol" w:hAnsi="Symbol" w:hint="default"/>
      </w:rPr>
    </w:lvl>
    <w:lvl w:ilvl="4" w:tplc="04090003" w:tentative="1">
      <w:start w:val="1"/>
      <w:numFmt w:val="bullet"/>
      <w:lvlText w:val="o"/>
      <w:lvlJc w:val="left"/>
      <w:pPr>
        <w:ind w:left="4094" w:hanging="360"/>
      </w:pPr>
      <w:rPr>
        <w:rFonts w:ascii="Courier New" w:hAnsi="Courier New" w:cs="Courier New" w:hint="default"/>
      </w:rPr>
    </w:lvl>
    <w:lvl w:ilvl="5" w:tplc="04090005" w:tentative="1">
      <w:start w:val="1"/>
      <w:numFmt w:val="bullet"/>
      <w:lvlText w:val=""/>
      <w:lvlJc w:val="left"/>
      <w:pPr>
        <w:ind w:left="4814" w:hanging="360"/>
      </w:pPr>
      <w:rPr>
        <w:rFonts w:ascii="Wingdings" w:hAnsi="Wingdings" w:hint="default"/>
      </w:rPr>
    </w:lvl>
    <w:lvl w:ilvl="6" w:tplc="04090001" w:tentative="1">
      <w:start w:val="1"/>
      <w:numFmt w:val="bullet"/>
      <w:lvlText w:val=""/>
      <w:lvlJc w:val="left"/>
      <w:pPr>
        <w:ind w:left="5534" w:hanging="360"/>
      </w:pPr>
      <w:rPr>
        <w:rFonts w:ascii="Symbol" w:hAnsi="Symbol" w:hint="default"/>
      </w:rPr>
    </w:lvl>
    <w:lvl w:ilvl="7" w:tplc="04090003" w:tentative="1">
      <w:start w:val="1"/>
      <w:numFmt w:val="bullet"/>
      <w:lvlText w:val="o"/>
      <w:lvlJc w:val="left"/>
      <w:pPr>
        <w:ind w:left="6254" w:hanging="360"/>
      </w:pPr>
      <w:rPr>
        <w:rFonts w:ascii="Courier New" w:hAnsi="Courier New" w:cs="Courier New" w:hint="default"/>
      </w:rPr>
    </w:lvl>
    <w:lvl w:ilvl="8" w:tplc="04090005" w:tentative="1">
      <w:start w:val="1"/>
      <w:numFmt w:val="bullet"/>
      <w:lvlText w:val=""/>
      <w:lvlJc w:val="left"/>
      <w:pPr>
        <w:ind w:left="6974" w:hanging="360"/>
      </w:pPr>
      <w:rPr>
        <w:rFonts w:ascii="Wingdings" w:hAnsi="Wingdings" w:hint="default"/>
      </w:rPr>
    </w:lvl>
  </w:abstractNum>
  <w:abstractNum w:abstractNumId="20" w15:restartNumberingAfterBreak="0">
    <w:nsid w:val="623842FA"/>
    <w:multiLevelType w:val="hybridMultilevel"/>
    <w:tmpl w:val="00864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81B33A1"/>
    <w:multiLevelType w:val="hybridMultilevel"/>
    <w:tmpl w:val="7E58604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6A5103E6"/>
    <w:multiLevelType w:val="hybridMultilevel"/>
    <w:tmpl w:val="74741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453543"/>
    <w:multiLevelType w:val="multilevel"/>
    <w:tmpl w:val="28F46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3D332F3"/>
    <w:multiLevelType w:val="hybridMultilevel"/>
    <w:tmpl w:val="AA6EA8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5F63329"/>
    <w:multiLevelType w:val="multilevel"/>
    <w:tmpl w:val="B82C2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00257215">
    <w:abstractNumId w:val="12"/>
  </w:num>
  <w:num w:numId="2" w16cid:durableId="1522622143">
    <w:abstractNumId w:val="1"/>
  </w:num>
  <w:num w:numId="3" w16cid:durableId="400367766">
    <w:abstractNumId w:val="10"/>
  </w:num>
  <w:num w:numId="4" w16cid:durableId="243687642">
    <w:abstractNumId w:val="13"/>
  </w:num>
  <w:num w:numId="5" w16cid:durableId="30229880">
    <w:abstractNumId w:val="3"/>
  </w:num>
  <w:num w:numId="6" w16cid:durableId="1703243851">
    <w:abstractNumId w:val="8"/>
  </w:num>
  <w:num w:numId="7" w16cid:durableId="210503019">
    <w:abstractNumId w:val="2"/>
  </w:num>
  <w:num w:numId="8" w16cid:durableId="685987104">
    <w:abstractNumId w:val="22"/>
  </w:num>
  <w:num w:numId="9" w16cid:durableId="469325985">
    <w:abstractNumId w:val="5"/>
  </w:num>
  <w:num w:numId="10" w16cid:durableId="1307469692">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16683451">
    <w:abstractNumId w:val="6"/>
  </w:num>
  <w:num w:numId="12" w16cid:durableId="1737315900">
    <w:abstractNumId w:val="20"/>
  </w:num>
  <w:num w:numId="13" w16cid:durableId="743381266">
    <w:abstractNumId w:val="4"/>
  </w:num>
  <w:num w:numId="14" w16cid:durableId="1597791490">
    <w:abstractNumId w:val="11"/>
  </w:num>
  <w:num w:numId="15" w16cid:durableId="717702224">
    <w:abstractNumId w:val="19"/>
  </w:num>
  <w:num w:numId="16" w16cid:durableId="2122138645">
    <w:abstractNumId w:val="25"/>
  </w:num>
  <w:num w:numId="17" w16cid:durableId="121509322">
    <w:abstractNumId w:val="18"/>
  </w:num>
  <w:num w:numId="18" w16cid:durableId="1240755197">
    <w:abstractNumId w:val="9"/>
  </w:num>
  <w:num w:numId="19" w16cid:durableId="427239801">
    <w:abstractNumId w:val="23"/>
  </w:num>
  <w:num w:numId="20" w16cid:durableId="1939292877">
    <w:abstractNumId w:val="15"/>
  </w:num>
  <w:num w:numId="21" w16cid:durableId="1956398969">
    <w:abstractNumId w:val="0"/>
  </w:num>
  <w:num w:numId="22" w16cid:durableId="1819954908">
    <w:abstractNumId w:val="17"/>
  </w:num>
  <w:num w:numId="23" w16cid:durableId="1646742846">
    <w:abstractNumId w:val="24"/>
  </w:num>
  <w:num w:numId="24" w16cid:durableId="656809367">
    <w:abstractNumId w:val="16"/>
  </w:num>
  <w:num w:numId="25" w16cid:durableId="1582442929">
    <w:abstractNumId w:val="7"/>
  </w:num>
  <w:num w:numId="26" w16cid:durableId="51959196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20"/>
  <w:drawingGridHorizontalSpacing w:val="110"/>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2CB0"/>
    <w:rsid w:val="000013E9"/>
    <w:rsid w:val="00002AA3"/>
    <w:rsid w:val="00006136"/>
    <w:rsid w:val="00006866"/>
    <w:rsid w:val="00010E6A"/>
    <w:rsid w:val="00015ED6"/>
    <w:rsid w:val="000215D9"/>
    <w:rsid w:val="00025561"/>
    <w:rsid w:val="00026119"/>
    <w:rsid w:val="000344D4"/>
    <w:rsid w:val="00045989"/>
    <w:rsid w:val="00045D09"/>
    <w:rsid w:val="00052585"/>
    <w:rsid w:val="00054011"/>
    <w:rsid w:val="00071612"/>
    <w:rsid w:val="00072F5B"/>
    <w:rsid w:val="000747B3"/>
    <w:rsid w:val="00075E86"/>
    <w:rsid w:val="00080092"/>
    <w:rsid w:val="00081BD7"/>
    <w:rsid w:val="00082687"/>
    <w:rsid w:val="00083531"/>
    <w:rsid w:val="00086AAD"/>
    <w:rsid w:val="00092AAC"/>
    <w:rsid w:val="00095DD1"/>
    <w:rsid w:val="000A0F47"/>
    <w:rsid w:val="000A206F"/>
    <w:rsid w:val="000A2DFE"/>
    <w:rsid w:val="000A640F"/>
    <w:rsid w:val="000A64B3"/>
    <w:rsid w:val="000A7B77"/>
    <w:rsid w:val="000B0316"/>
    <w:rsid w:val="000C1CE5"/>
    <w:rsid w:val="000C5E2F"/>
    <w:rsid w:val="000C6673"/>
    <w:rsid w:val="000D5E51"/>
    <w:rsid w:val="000D7CCB"/>
    <w:rsid w:val="000E0CA6"/>
    <w:rsid w:val="000E303F"/>
    <w:rsid w:val="000E4263"/>
    <w:rsid w:val="000E6E87"/>
    <w:rsid w:val="000F1E99"/>
    <w:rsid w:val="000F284E"/>
    <w:rsid w:val="000F4800"/>
    <w:rsid w:val="001035DD"/>
    <w:rsid w:val="00104A3A"/>
    <w:rsid w:val="00113C37"/>
    <w:rsid w:val="00113C7E"/>
    <w:rsid w:val="00114395"/>
    <w:rsid w:val="0012074F"/>
    <w:rsid w:val="00120ED9"/>
    <w:rsid w:val="001243D1"/>
    <w:rsid w:val="00127708"/>
    <w:rsid w:val="00127E62"/>
    <w:rsid w:val="00155C05"/>
    <w:rsid w:val="001606FA"/>
    <w:rsid w:val="00161102"/>
    <w:rsid w:val="001625A7"/>
    <w:rsid w:val="00165062"/>
    <w:rsid w:val="00173923"/>
    <w:rsid w:val="00183046"/>
    <w:rsid w:val="00184BA9"/>
    <w:rsid w:val="001A1044"/>
    <w:rsid w:val="001A23E0"/>
    <w:rsid w:val="001B13DD"/>
    <w:rsid w:val="001C0AC7"/>
    <w:rsid w:val="001C3D67"/>
    <w:rsid w:val="001D58AB"/>
    <w:rsid w:val="001D5C8F"/>
    <w:rsid w:val="001E129F"/>
    <w:rsid w:val="001E13C0"/>
    <w:rsid w:val="001E1E30"/>
    <w:rsid w:val="001F0A70"/>
    <w:rsid w:val="001F14AE"/>
    <w:rsid w:val="001F5079"/>
    <w:rsid w:val="001F71A7"/>
    <w:rsid w:val="001F7E47"/>
    <w:rsid w:val="00200F9D"/>
    <w:rsid w:val="00205332"/>
    <w:rsid w:val="00206AA3"/>
    <w:rsid w:val="002078FA"/>
    <w:rsid w:val="00210EC7"/>
    <w:rsid w:val="002152F7"/>
    <w:rsid w:val="00215DC2"/>
    <w:rsid w:val="00217989"/>
    <w:rsid w:val="002216D7"/>
    <w:rsid w:val="00223600"/>
    <w:rsid w:val="00223B99"/>
    <w:rsid w:val="00224F4B"/>
    <w:rsid w:val="00233BA8"/>
    <w:rsid w:val="00235691"/>
    <w:rsid w:val="00237A22"/>
    <w:rsid w:val="00240C32"/>
    <w:rsid w:val="00243B35"/>
    <w:rsid w:val="00244C9C"/>
    <w:rsid w:val="00245533"/>
    <w:rsid w:val="0026105F"/>
    <w:rsid w:val="002627B4"/>
    <w:rsid w:val="00265BDD"/>
    <w:rsid w:val="00265CA5"/>
    <w:rsid w:val="0028522A"/>
    <w:rsid w:val="0028732D"/>
    <w:rsid w:val="002900C0"/>
    <w:rsid w:val="00292925"/>
    <w:rsid w:val="0029350A"/>
    <w:rsid w:val="002941C7"/>
    <w:rsid w:val="0029621C"/>
    <w:rsid w:val="00297FF7"/>
    <w:rsid w:val="002A0761"/>
    <w:rsid w:val="002A0DF3"/>
    <w:rsid w:val="002A232D"/>
    <w:rsid w:val="002A75BF"/>
    <w:rsid w:val="002A76C4"/>
    <w:rsid w:val="002C4015"/>
    <w:rsid w:val="002C4798"/>
    <w:rsid w:val="002C648A"/>
    <w:rsid w:val="002C68E4"/>
    <w:rsid w:val="002D059D"/>
    <w:rsid w:val="002D4E83"/>
    <w:rsid w:val="002D7758"/>
    <w:rsid w:val="002F052B"/>
    <w:rsid w:val="002F0818"/>
    <w:rsid w:val="002F11D9"/>
    <w:rsid w:val="0030692A"/>
    <w:rsid w:val="00324E76"/>
    <w:rsid w:val="0032585B"/>
    <w:rsid w:val="00325CAF"/>
    <w:rsid w:val="0033294C"/>
    <w:rsid w:val="0033719D"/>
    <w:rsid w:val="003420B5"/>
    <w:rsid w:val="003421C4"/>
    <w:rsid w:val="0034401C"/>
    <w:rsid w:val="003457B2"/>
    <w:rsid w:val="003474FA"/>
    <w:rsid w:val="00350370"/>
    <w:rsid w:val="003527E1"/>
    <w:rsid w:val="00353533"/>
    <w:rsid w:val="00356217"/>
    <w:rsid w:val="00357131"/>
    <w:rsid w:val="00363128"/>
    <w:rsid w:val="00365713"/>
    <w:rsid w:val="00375643"/>
    <w:rsid w:val="00376B7A"/>
    <w:rsid w:val="00394ECC"/>
    <w:rsid w:val="00395A54"/>
    <w:rsid w:val="00395BF1"/>
    <w:rsid w:val="00395FDF"/>
    <w:rsid w:val="003A12D1"/>
    <w:rsid w:val="003A1D8A"/>
    <w:rsid w:val="003A42F0"/>
    <w:rsid w:val="003A48A7"/>
    <w:rsid w:val="003A5597"/>
    <w:rsid w:val="003A7A6F"/>
    <w:rsid w:val="003B1993"/>
    <w:rsid w:val="003B6722"/>
    <w:rsid w:val="003B6BFD"/>
    <w:rsid w:val="003C2A88"/>
    <w:rsid w:val="003C39CA"/>
    <w:rsid w:val="003E6758"/>
    <w:rsid w:val="003E6B57"/>
    <w:rsid w:val="003F5115"/>
    <w:rsid w:val="00406E65"/>
    <w:rsid w:val="004117AA"/>
    <w:rsid w:val="00414578"/>
    <w:rsid w:val="00414751"/>
    <w:rsid w:val="00417294"/>
    <w:rsid w:val="004203D8"/>
    <w:rsid w:val="00422046"/>
    <w:rsid w:val="004336F5"/>
    <w:rsid w:val="004341F6"/>
    <w:rsid w:val="00442734"/>
    <w:rsid w:val="004439B0"/>
    <w:rsid w:val="0045502C"/>
    <w:rsid w:val="00457AB7"/>
    <w:rsid w:val="004613B0"/>
    <w:rsid w:val="004622C2"/>
    <w:rsid w:val="00463140"/>
    <w:rsid w:val="00475FDF"/>
    <w:rsid w:val="004824D3"/>
    <w:rsid w:val="0048604F"/>
    <w:rsid w:val="004939F1"/>
    <w:rsid w:val="004975C8"/>
    <w:rsid w:val="004A267B"/>
    <w:rsid w:val="004A286F"/>
    <w:rsid w:val="004A4199"/>
    <w:rsid w:val="004B3A67"/>
    <w:rsid w:val="004B68AA"/>
    <w:rsid w:val="004C24AA"/>
    <w:rsid w:val="004C7F58"/>
    <w:rsid w:val="004D0F59"/>
    <w:rsid w:val="004D1278"/>
    <w:rsid w:val="004D1B51"/>
    <w:rsid w:val="004D328E"/>
    <w:rsid w:val="004D734E"/>
    <w:rsid w:val="004F0ADD"/>
    <w:rsid w:val="004F343D"/>
    <w:rsid w:val="004F6207"/>
    <w:rsid w:val="005004C9"/>
    <w:rsid w:val="00503389"/>
    <w:rsid w:val="00517B1B"/>
    <w:rsid w:val="00520F52"/>
    <w:rsid w:val="0052518F"/>
    <w:rsid w:val="0052629D"/>
    <w:rsid w:val="00544746"/>
    <w:rsid w:val="0055005D"/>
    <w:rsid w:val="00550DD9"/>
    <w:rsid w:val="00552472"/>
    <w:rsid w:val="00553422"/>
    <w:rsid w:val="00561DEB"/>
    <w:rsid w:val="00562B02"/>
    <w:rsid w:val="0056346C"/>
    <w:rsid w:val="00563B97"/>
    <w:rsid w:val="00565684"/>
    <w:rsid w:val="005668B0"/>
    <w:rsid w:val="00575081"/>
    <w:rsid w:val="005758E9"/>
    <w:rsid w:val="00575C7D"/>
    <w:rsid w:val="0057701D"/>
    <w:rsid w:val="005822A4"/>
    <w:rsid w:val="0058518E"/>
    <w:rsid w:val="00585C5A"/>
    <w:rsid w:val="00587333"/>
    <w:rsid w:val="00593271"/>
    <w:rsid w:val="00595925"/>
    <w:rsid w:val="005A0AE4"/>
    <w:rsid w:val="005A2B97"/>
    <w:rsid w:val="005A5D78"/>
    <w:rsid w:val="005B18C0"/>
    <w:rsid w:val="005B1DB4"/>
    <w:rsid w:val="005C2DC0"/>
    <w:rsid w:val="005C2EFF"/>
    <w:rsid w:val="005C6BB6"/>
    <w:rsid w:val="005C7D77"/>
    <w:rsid w:val="005E1E38"/>
    <w:rsid w:val="005F2B19"/>
    <w:rsid w:val="005F7AE0"/>
    <w:rsid w:val="00600601"/>
    <w:rsid w:val="00600BD7"/>
    <w:rsid w:val="00613E85"/>
    <w:rsid w:val="0061437E"/>
    <w:rsid w:val="00625A3D"/>
    <w:rsid w:val="00626E3B"/>
    <w:rsid w:val="006300F8"/>
    <w:rsid w:val="0063092A"/>
    <w:rsid w:val="00631202"/>
    <w:rsid w:val="006462CB"/>
    <w:rsid w:val="00657535"/>
    <w:rsid w:val="00657A8B"/>
    <w:rsid w:val="00660857"/>
    <w:rsid w:val="00664B62"/>
    <w:rsid w:val="00671624"/>
    <w:rsid w:val="00677071"/>
    <w:rsid w:val="00684287"/>
    <w:rsid w:val="006866A5"/>
    <w:rsid w:val="006918B9"/>
    <w:rsid w:val="00691B86"/>
    <w:rsid w:val="00694156"/>
    <w:rsid w:val="006956DA"/>
    <w:rsid w:val="006A0849"/>
    <w:rsid w:val="006A2CE1"/>
    <w:rsid w:val="006A30E4"/>
    <w:rsid w:val="006A36E5"/>
    <w:rsid w:val="006A40B5"/>
    <w:rsid w:val="006A4B96"/>
    <w:rsid w:val="006B1018"/>
    <w:rsid w:val="006B1744"/>
    <w:rsid w:val="006B57B7"/>
    <w:rsid w:val="006C3E86"/>
    <w:rsid w:val="006C5C76"/>
    <w:rsid w:val="006F42A7"/>
    <w:rsid w:val="006F77C9"/>
    <w:rsid w:val="007012A2"/>
    <w:rsid w:val="00702192"/>
    <w:rsid w:val="00716D02"/>
    <w:rsid w:val="00726BDA"/>
    <w:rsid w:val="00726F5A"/>
    <w:rsid w:val="00742125"/>
    <w:rsid w:val="00742951"/>
    <w:rsid w:val="0074565E"/>
    <w:rsid w:val="007468E1"/>
    <w:rsid w:val="00747AD8"/>
    <w:rsid w:val="00750978"/>
    <w:rsid w:val="007535AC"/>
    <w:rsid w:val="007541E2"/>
    <w:rsid w:val="00755A30"/>
    <w:rsid w:val="00756A4E"/>
    <w:rsid w:val="00761162"/>
    <w:rsid w:val="00762DFF"/>
    <w:rsid w:val="00763026"/>
    <w:rsid w:val="00763B4A"/>
    <w:rsid w:val="007651A0"/>
    <w:rsid w:val="00770F4F"/>
    <w:rsid w:val="00782AD0"/>
    <w:rsid w:val="00791772"/>
    <w:rsid w:val="00793A6B"/>
    <w:rsid w:val="007A2A60"/>
    <w:rsid w:val="007A5813"/>
    <w:rsid w:val="007A5F43"/>
    <w:rsid w:val="007A5FBE"/>
    <w:rsid w:val="007A7676"/>
    <w:rsid w:val="007B1E0A"/>
    <w:rsid w:val="007B2AD9"/>
    <w:rsid w:val="007B74CC"/>
    <w:rsid w:val="007C107C"/>
    <w:rsid w:val="007D0550"/>
    <w:rsid w:val="007D1B55"/>
    <w:rsid w:val="007D2290"/>
    <w:rsid w:val="007D5C79"/>
    <w:rsid w:val="007E6677"/>
    <w:rsid w:val="00810718"/>
    <w:rsid w:val="00817C22"/>
    <w:rsid w:val="00823E18"/>
    <w:rsid w:val="0082521A"/>
    <w:rsid w:val="00826FC6"/>
    <w:rsid w:val="00827F4E"/>
    <w:rsid w:val="00833655"/>
    <w:rsid w:val="00844C1A"/>
    <w:rsid w:val="00844D87"/>
    <w:rsid w:val="00846C23"/>
    <w:rsid w:val="008500B4"/>
    <w:rsid w:val="0085074F"/>
    <w:rsid w:val="00866165"/>
    <w:rsid w:val="008678DE"/>
    <w:rsid w:val="00875524"/>
    <w:rsid w:val="00882CB0"/>
    <w:rsid w:val="00886329"/>
    <w:rsid w:val="008878DA"/>
    <w:rsid w:val="00896669"/>
    <w:rsid w:val="008973E5"/>
    <w:rsid w:val="00897660"/>
    <w:rsid w:val="008A54E9"/>
    <w:rsid w:val="008A6FCB"/>
    <w:rsid w:val="008B1459"/>
    <w:rsid w:val="008C2CEF"/>
    <w:rsid w:val="008C3697"/>
    <w:rsid w:val="008D01DC"/>
    <w:rsid w:val="008D4E2E"/>
    <w:rsid w:val="008D644B"/>
    <w:rsid w:val="008D7953"/>
    <w:rsid w:val="008E0726"/>
    <w:rsid w:val="008F17F6"/>
    <w:rsid w:val="008F550C"/>
    <w:rsid w:val="008F55F0"/>
    <w:rsid w:val="00900533"/>
    <w:rsid w:val="00911D09"/>
    <w:rsid w:val="009152A5"/>
    <w:rsid w:val="0092195E"/>
    <w:rsid w:val="00921F6A"/>
    <w:rsid w:val="0092224C"/>
    <w:rsid w:val="00922C5C"/>
    <w:rsid w:val="0092700F"/>
    <w:rsid w:val="00927188"/>
    <w:rsid w:val="00933125"/>
    <w:rsid w:val="009356E4"/>
    <w:rsid w:val="00940ABC"/>
    <w:rsid w:val="00942D30"/>
    <w:rsid w:val="009466D3"/>
    <w:rsid w:val="00952FCB"/>
    <w:rsid w:val="009552D4"/>
    <w:rsid w:val="00960079"/>
    <w:rsid w:val="009636D2"/>
    <w:rsid w:val="00963B38"/>
    <w:rsid w:val="009704EA"/>
    <w:rsid w:val="00970655"/>
    <w:rsid w:val="00973C80"/>
    <w:rsid w:val="00980EE5"/>
    <w:rsid w:val="00984668"/>
    <w:rsid w:val="009932F2"/>
    <w:rsid w:val="00997090"/>
    <w:rsid w:val="009970AD"/>
    <w:rsid w:val="009A0541"/>
    <w:rsid w:val="009A1C60"/>
    <w:rsid w:val="009A2665"/>
    <w:rsid w:val="009A44EC"/>
    <w:rsid w:val="009B1E0C"/>
    <w:rsid w:val="009B2BDF"/>
    <w:rsid w:val="009B518A"/>
    <w:rsid w:val="009C321D"/>
    <w:rsid w:val="009E0384"/>
    <w:rsid w:val="009E0811"/>
    <w:rsid w:val="009E09BE"/>
    <w:rsid w:val="009E1284"/>
    <w:rsid w:val="009E16A1"/>
    <w:rsid w:val="009E6A56"/>
    <w:rsid w:val="009F486B"/>
    <w:rsid w:val="009F7100"/>
    <w:rsid w:val="00A06000"/>
    <w:rsid w:val="00A077F7"/>
    <w:rsid w:val="00A20B56"/>
    <w:rsid w:val="00A23C59"/>
    <w:rsid w:val="00A24BA2"/>
    <w:rsid w:val="00A24CF9"/>
    <w:rsid w:val="00A31D79"/>
    <w:rsid w:val="00A36C60"/>
    <w:rsid w:val="00A47001"/>
    <w:rsid w:val="00A47D91"/>
    <w:rsid w:val="00A53787"/>
    <w:rsid w:val="00A56C3B"/>
    <w:rsid w:val="00A639F1"/>
    <w:rsid w:val="00A65FE5"/>
    <w:rsid w:val="00A71D18"/>
    <w:rsid w:val="00A73029"/>
    <w:rsid w:val="00A7522B"/>
    <w:rsid w:val="00A774F0"/>
    <w:rsid w:val="00A8119E"/>
    <w:rsid w:val="00A82282"/>
    <w:rsid w:val="00A8586E"/>
    <w:rsid w:val="00A860D9"/>
    <w:rsid w:val="00A90DB2"/>
    <w:rsid w:val="00A92798"/>
    <w:rsid w:val="00A94EA2"/>
    <w:rsid w:val="00A95954"/>
    <w:rsid w:val="00A9600B"/>
    <w:rsid w:val="00AA096A"/>
    <w:rsid w:val="00AA1F28"/>
    <w:rsid w:val="00AA2350"/>
    <w:rsid w:val="00AA4620"/>
    <w:rsid w:val="00AA49C6"/>
    <w:rsid w:val="00AB4460"/>
    <w:rsid w:val="00AB5265"/>
    <w:rsid w:val="00AB6C72"/>
    <w:rsid w:val="00AC4BEF"/>
    <w:rsid w:val="00AD02EF"/>
    <w:rsid w:val="00AD061B"/>
    <w:rsid w:val="00AD1534"/>
    <w:rsid w:val="00AD42C1"/>
    <w:rsid w:val="00AE1254"/>
    <w:rsid w:val="00AE4DC6"/>
    <w:rsid w:val="00AF0165"/>
    <w:rsid w:val="00AF2B81"/>
    <w:rsid w:val="00AF640A"/>
    <w:rsid w:val="00AF641C"/>
    <w:rsid w:val="00AF79C6"/>
    <w:rsid w:val="00B0362A"/>
    <w:rsid w:val="00B07A96"/>
    <w:rsid w:val="00B142BE"/>
    <w:rsid w:val="00B32D95"/>
    <w:rsid w:val="00B42867"/>
    <w:rsid w:val="00B428DB"/>
    <w:rsid w:val="00B44BFB"/>
    <w:rsid w:val="00B45742"/>
    <w:rsid w:val="00B46775"/>
    <w:rsid w:val="00B575FD"/>
    <w:rsid w:val="00B60E7D"/>
    <w:rsid w:val="00B6327B"/>
    <w:rsid w:val="00B65762"/>
    <w:rsid w:val="00B70B60"/>
    <w:rsid w:val="00B72FBC"/>
    <w:rsid w:val="00B831F5"/>
    <w:rsid w:val="00B854CE"/>
    <w:rsid w:val="00BA2EE1"/>
    <w:rsid w:val="00BA4827"/>
    <w:rsid w:val="00BA669F"/>
    <w:rsid w:val="00BB24FE"/>
    <w:rsid w:val="00BC126E"/>
    <w:rsid w:val="00BC66A3"/>
    <w:rsid w:val="00BC6E71"/>
    <w:rsid w:val="00BE5D0B"/>
    <w:rsid w:val="00BF3BD0"/>
    <w:rsid w:val="00BF66C8"/>
    <w:rsid w:val="00C0056E"/>
    <w:rsid w:val="00C03770"/>
    <w:rsid w:val="00C14342"/>
    <w:rsid w:val="00C21E02"/>
    <w:rsid w:val="00C24BFC"/>
    <w:rsid w:val="00C267EC"/>
    <w:rsid w:val="00C27053"/>
    <w:rsid w:val="00C46F62"/>
    <w:rsid w:val="00C60608"/>
    <w:rsid w:val="00C86FC1"/>
    <w:rsid w:val="00CA0AC6"/>
    <w:rsid w:val="00CA103E"/>
    <w:rsid w:val="00CA3CB0"/>
    <w:rsid w:val="00CA3ED4"/>
    <w:rsid w:val="00CB384F"/>
    <w:rsid w:val="00CC49C0"/>
    <w:rsid w:val="00CD310B"/>
    <w:rsid w:val="00CD4018"/>
    <w:rsid w:val="00CD52FF"/>
    <w:rsid w:val="00CE1807"/>
    <w:rsid w:val="00CE514C"/>
    <w:rsid w:val="00CE5B70"/>
    <w:rsid w:val="00CF43AA"/>
    <w:rsid w:val="00D016DB"/>
    <w:rsid w:val="00D0186A"/>
    <w:rsid w:val="00D05EB1"/>
    <w:rsid w:val="00D06464"/>
    <w:rsid w:val="00D10B29"/>
    <w:rsid w:val="00D1601A"/>
    <w:rsid w:val="00D20C3C"/>
    <w:rsid w:val="00D21FF6"/>
    <w:rsid w:val="00D2442B"/>
    <w:rsid w:val="00D350E0"/>
    <w:rsid w:val="00D4126C"/>
    <w:rsid w:val="00D43B2F"/>
    <w:rsid w:val="00D45C59"/>
    <w:rsid w:val="00D45C74"/>
    <w:rsid w:val="00D461CA"/>
    <w:rsid w:val="00D5634D"/>
    <w:rsid w:val="00D56A30"/>
    <w:rsid w:val="00D60886"/>
    <w:rsid w:val="00D63C6E"/>
    <w:rsid w:val="00D6657D"/>
    <w:rsid w:val="00D867C6"/>
    <w:rsid w:val="00D87A47"/>
    <w:rsid w:val="00D92A4D"/>
    <w:rsid w:val="00DB4DC0"/>
    <w:rsid w:val="00DB7C74"/>
    <w:rsid w:val="00DD72AB"/>
    <w:rsid w:val="00DE2DE9"/>
    <w:rsid w:val="00DE5588"/>
    <w:rsid w:val="00DF36EB"/>
    <w:rsid w:val="00DF4981"/>
    <w:rsid w:val="00E1477E"/>
    <w:rsid w:val="00E1633E"/>
    <w:rsid w:val="00E2456C"/>
    <w:rsid w:val="00E26A43"/>
    <w:rsid w:val="00E41695"/>
    <w:rsid w:val="00E45EEF"/>
    <w:rsid w:val="00E504CB"/>
    <w:rsid w:val="00E5181A"/>
    <w:rsid w:val="00E56B6F"/>
    <w:rsid w:val="00E6273E"/>
    <w:rsid w:val="00E737A2"/>
    <w:rsid w:val="00E73E86"/>
    <w:rsid w:val="00E7416F"/>
    <w:rsid w:val="00E83231"/>
    <w:rsid w:val="00E859AC"/>
    <w:rsid w:val="00E872B4"/>
    <w:rsid w:val="00E87D16"/>
    <w:rsid w:val="00E961EF"/>
    <w:rsid w:val="00EA18F4"/>
    <w:rsid w:val="00EA3EB9"/>
    <w:rsid w:val="00EA6747"/>
    <w:rsid w:val="00EB38F0"/>
    <w:rsid w:val="00EB7501"/>
    <w:rsid w:val="00EB752E"/>
    <w:rsid w:val="00EC2D66"/>
    <w:rsid w:val="00ED361E"/>
    <w:rsid w:val="00ED6160"/>
    <w:rsid w:val="00ED62DE"/>
    <w:rsid w:val="00ED7C7D"/>
    <w:rsid w:val="00EE61C2"/>
    <w:rsid w:val="00EE7124"/>
    <w:rsid w:val="00EF0C4C"/>
    <w:rsid w:val="00EF63EB"/>
    <w:rsid w:val="00EF7D59"/>
    <w:rsid w:val="00F013FB"/>
    <w:rsid w:val="00F0208B"/>
    <w:rsid w:val="00F04A08"/>
    <w:rsid w:val="00F15839"/>
    <w:rsid w:val="00F16415"/>
    <w:rsid w:val="00F27D8E"/>
    <w:rsid w:val="00F31350"/>
    <w:rsid w:val="00F341A2"/>
    <w:rsid w:val="00F37E63"/>
    <w:rsid w:val="00F41497"/>
    <w:rsid w:val="00F4269C"/>
    <w:rsid w:val="00F45924"/>
    <w:rsid w:val="00F466A7"/>
    <w:rsid w:val="00F47433"/>
    <w:rsid w:val="00F6007D"/>
    <w:rsid w:val="00F67EE4"/>
    <w:rsid w:val="00F7168E"/>
    <w:rsid w:val="00F71AFC"/>
    <w:rsid w:val="00F72AD4"/>
    <w:rsid w:val="00F73B05"/>
    <w:rsid w:val="00F74D36"/>
    <w:rsid w:val="00F75C32"/>
    <w:rsid w:val="00F76486"/>
    <w:rsid w:val="00F808D0"/>
    <w:rsid w:val="00F8178E"/>
    <w:rsid w:val="00F81963"/>
    <w:rsid w:val="00F86065"/>
    <w:rsid w:val="00F90B22"/>
    <w:rsid w:val="00F962BD"/>
    <w:rsid w:val="00FA5799"/>
    <w:rsid w:val="00FB1047"/>
    <w:rsid w:val="00FB45E9"/>
    <w:rsid w:val="00FB6D77"/>
    <w:rsid w:val="00FB7A4B"/>
    <w:rsid w:val="00FC3258"/>
    <w:rsid w:val="00FC4563"/>
    <w:rsid w:val="00FD17D8"/>
    <w:rsid w:val="00FD18F0"/>
    <w:rsid w:val="00FD1EBA"/>
    <w:rsid w:val="00FD3772"/>
    <w:rsid w:val="00FD6A87"/>
    <w:rsid w:val="00FE180F"/>
    <w:rsid w:val="00FE2EB6"/>
    <w:rsid w:val="00FE4B26"/>
    <w:rsid w:val="00FE50F6"/>
    <w:rsid w:val="00FE7183"/>
    <w:rsid w:val="00FF25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42D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8E9"/>
    <w:rPr>
      <w:sz w:val="22"/>
      <w:szCs w:val="22"/>
    </w:rPr>
  </w:style>
  <w:style w:type="paragraph" w:styleId="Heading1">
    <w:name w:val="heading 1"/>
    <w:basedOn w:val="Normal"/>
    <w:link w:val="Heading1Char"/>
    <w:uiPriority w:val="9"/>
    <w:qFormat/>
    <w:rsid w:val="00D2442B"/>
    <w:pPr>
      <w:spacing w:before="100" w:beforeAutospacing="1" w:after="100" w:afterAutospacing="1"/>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882CB0"/>
  </w:style>
  <w:style w:type="paragraph" w:styleId="ListParagraph">
    <w:name w:val="List Paragraph"/>
    <w:basedOn w:val="Normal"/>
    <w:qFormat/>
    <w:rsid w:val="00882CB0"/>
    <w:pPr>
      <w:ind w:left="720"/>
      <w:contextualSpacing/>
    </w:pPr>
  </w:style>
  <w:style w:type="paragraph" w:styleId="BalloonText">
    <w:name w:val="Balloon Text"/>
    <w:basedOn w:val="Normal"/>
    <w:link w:val="BalloonTextChar"/>
    <w:uiPriority w:val="99"/>
    <w:semiHidden/>
    <w:unhideWhenUsed/>
    <w:rsid w:val="004B3A67"/>
    <w:rPr>
      <w:rFonts w:ascii="Tahoma" w:hAnsi="Tahoma" w:cs="Tahoma"/>
      <w:sz w:val="16"/>
      <w:szCs w:val="16"/>
    </w:rPr>
  </w:style>
  <w:style w:type="character" w:customStyle="1" w:styleId="BalloonTextChar">
    <w:name w:val="Balloon Text Char"/>
    <w:basedOn w:val="DefaultParagraphFont"/>
    <w:link w:val="BalloonText"/>
    <w:uiPriority w:val="99"/>
    <w:semiHidden/>
    <w:rsid w:val="004B3A67"/>
    <w:rPr>
      <w:rFonts w:ascii="Tahoma" w:hAnsi="Tahoma" w:cs="Tahoma"/>
      <w:sz w:val="16"/>
      <w:szCs w:val="16"/>
    </w:rPr>
  </w:style>
  <w:style w:type="paragraph" w:styleId="PlainText">
    <w:name w:val="Plain Text"/>
    <w:basedOn w:val="Normal"/>
    <w:link w:val="PlainTextChar"/>
    <w:unhideWhenUsed/>
    <w:rsid w:val="00D45C59"/>
    <w:rPr>
      <w:rFonts w:ascii="Palatino Linotype" w:eastAsia="Times New Roman" w:hAnsi="Palatino Linotype"/>
      <w:color w:val="000080"/>
      <w:sz w:val="20"/>
      <w:szCs w:val="20"/>
    </w:rPr>
  </w:style>
  <w:style w:type="character" w:customStyle="1" w:styleId="PlainTextChar">
    <w:name w:val="Plain Text Char"/>
    <w:basedOn w:val="DefaultParagraphFont"/>
    <w:link w:val="PlainText"/>
    <w:rsid w:val="00D45C59"/>
    <w:rPr>
      <w:rFonts w:ascii="Palatino Linotype" w:eastAsia="Times New Roman" w:hAnsi="Palatino Linotype"/>
      <w:color w:val="000080"/>
    </w:rPr>
  </w:style>
  <w:style w:type="paragraph" w:styleId="Header">
    <w:name w:val="header"/>
    <w:basedOn w:val="Normal"/>
    <w:link w:val="HeaderChar"/>
    <w:uiPriority w:val="99"/>
    <w:unhideWhenUsed/>
    <w:rsid w:val="005668B0"/>
    <w:pPr>
      <w:tabs>
        <w:tab w:val="center" w:pos="4680"/>
        <w:tab w:val="right" w:pos="9360"/>
      </w:tabs>
    </w:pPr>
  </w:style>
  <w:style w:type="character" w:customStyle="1" w:styleId="HeaderChar">
    <w:name w:val="Header Char"/>
    <w:basedOn w:val="DefaultParagraphFont"/>
    <w:link w:val="Header"/>
    <w:uiPriority w:val="99"/>
    <w:rsid w:val="005668B0"/>
    <w:rPr>
      <w:sz w:val="22"/>
      <w:szCs w:val="22"/>
    </w:rPr>
  </w:style>
  <w:style w:type="paragraph" w:styleId="Footer">
    <w:name w:val="footer"/>
    <w:basedOn w:val="Normal"/>
    <w:link w:val="FooterChar"/>
    <w:uiPriority w:val="99"/>
    <w:unhideWhenUsed/>
    <w:rsid w:val="005668B0"/>
    <w:pPr>
      <w:tabs>
        <w:tab w:val="center" w:pos="4680"/>
        <w:tab w:val="right" w:pos="9360"/>
      </w:tabs>
    </w:pPr>
  </w:style>
  <w:style w:type="character" w:customStyle="1" w:styleId="FooterChar">
    <w:name w:val="Footer Char"/>
    <w:basedOn w:val="DefaultParagraphFont"/>
    <w:link w:val="Footer"/>
    <w:uiPriority w:val="99"/>
    <w:rsid w:val="005668B0"/>
    <w:rPr>
      <w:sz w:val="22"/>
      <w:szCs w:val="22"/>
    </w:rPr>
  </w:style>
  <w:style w:type="paragraph" w:styleId="NormalWeb">
    <w:name w:val="Normal (Web)"/>
    <w:basedOn w:val="Normal"/>
    <w:uiPriority w:val="99"/>
    <w:unhideWhenUsed/>
    <w:rsid w:val="009636D2"/>
    <w:pPr>
      <w:spacing w:before="100" w:beforeAutospacing="1" w:after="100" w:afterAutospacing="1"/>
    </w:pPr>
    <w:rPr>
      <w:rFonts w:ascii="Times New Roman" w:eastAsia="Times New Roman" w:hAnsi="Times New Roman"/>
      <w:sz w:val="24"/>
      <w:szCs w:val="24"/>
    </w:rPr>
  </w:style>
  <w:style w:type="character" w:styleId="Strong">
    <w:name w:val="Strong"/>
    <w:basedOn w:val="DefaultParagraphFont"/>
    <w:uiPriority w:val="22"/>
    <w:qFormat/>
    <w:rsid w:val="009636D2"/>
    <w:rPr>
      <w:b/>
      <w:bCs/>
    </w:rPr>
  </w:style>
  <w:style w:type="character" w:customStyle="1" w:styleId="Heading1Char">
    <w:name w:val="Heading 1 Char"/>
    <w:basedOn w:val="DefaultParagraphFont"/>
    <w:link w:val="Heading1"/>
    <w:uiPriority w:val="9"/>
    <w:rsid w:val="00D2442B"/>
    <w:rPr>
      <w:rFonts w:ascii="Times New Roman" w:eastAsia="Times New Roman" w:hAnsi="Times New Roman"/>
      <w:b/>
      <w:bCs/>
      <w:kern w:val="36"/>
      <w:sz w:val="48"/>
      <w:szCs w:val="48"/>
    </w:rPr>
  </w:style>
  <w:style w:type="character" w:styleId="CommentReference">
    <w:name w:val="annotation reference"/>
    <w:basedOn w:val="DefaultParagraphFont"/>
    <w:uiPriority w:val="99"/>
    <w:semiHidden/>
    <w:unhideWhenUsed/>
    <w:rsid w:val="00081BD7"/>
    <w:rPr>
      <w:sz w:val="16"/>
      <w:szCs w:val="16"/>
    </w:rPr>
  </w:style>
  <w:style w:type="paragraph" w:styleId="CommentText">
    <w:name w:val="annotation text"/>
    <w:basedOn w:val="Normal"/>
    <w:link w:val="CommentTextChar"/>
    <w:uiPriority w:val="99"/>
    <w:semiHidden/>
    <w:unhideWhenUsed/>
    <w:rsid w:val="00081BD7"/>
    <w:rPr>
      <w:sz w:val="20"/>
      <w:szCs w:val="20"/>
    </w:rPr>
  </w:style>
  <w:style w:type="character" w:customStyle="1" w:styleId="CommentTextChar">
    <w:name w:val="Comment Text Char"/>
    <w:basedOn w:val="DefaultParagraphFont"/>
    <w:link w:val="CommentText"/>
    <w:uiPriority w:val="99"/>
    <w:semiHidden/>
    <w:rsid w:val="00081BD7"/>
  </w:style>
  <w:style w:type="paragraph" w:styleId="CommentSubject">
    <w:name w:val="annotation subject"/>
    <w:basedOn w:val="CommentText"/>
    <w:next w:val="CommentText"/>
    <w:link w:val="CommentSubjectChar"/>
    <w:uiPriority w:val="99"/>
    <w:semiHidden/>
    <w:unhideWhenUsed/>
    <w:rsid w:val="00081BD7"/>
    <w:rPr>
      <w:b/>
      <w:bCs/>
    </w:rPr>
  </w:style>
  <w:style w:type="character" w:customStyle="1" w:styleId="CommentSubjectChar">
    <w:name w:val="Comment Subject Char"/>
    <w:basedOn w:val="CommentTextChar"/>
    <w:link w:val="CommentSubject"/>
    <w:uiPriority w:val="99"/>
    <w:semiHidden/>
    <w:rsid w:val="00081BD7"/>
    <w:rPr>
      <w:b/>
      <w:bCs/>
    </w:rPr>
  </w:style>
  <w:style w:type="paragraph" w:styleId="Revision">
    <w:name w:val="Revision"/>
    <w:hidden/>
    <w:uiPriority w:val="71"/>
    <w:rsid w:val="005C2EFF"/>
    <w:rPr>
      <w:sz w:val="22"/>
      <w:szCs w:val="22"/>
    </w:rPr>
  </w:style>
  <w:style w:type="paragraph" w:styleId="FootnoteText">
    <w:name w:val="footnote text"/>
    <w:link w:val="FootnoteTextChar"/>
    <w:rsid w:val="006956DA"/>
    <w:pPr>
      <w:pBdr>
        <w:top w:val="nil"/>
        <w:left w:val="nil"/>
        <w:bottom w:val="nil"/>
        <w:right w:val="nil"/>
        <w:between w:val="nil"/>
        <w:bar w:val="nil"/>
      </w:pBdr>
    </w:pPr>
    <w:rPr>
      <w:rFonts w:cs="Calibri"/>
      <w:color w:val="000000"/>
      <w:u w:color="000000"/>
      <w:bdr w:val="nil"/>
    </w:rPr>
  </w:style>
  <w:style w:type="character" w:customStyle="1" w:styleId="FootnoteTextChar">
    <w:name w:val="Footnote Text Char"/>
    <w:basedOn w:val="DefaultParagraphFont"/>
    <w:link w:val="FootnoteText"/>
    <w:rsid w:val="006956DA"/>
    <w:rPr>
      <w:rFonts w:cs="Calibri"/>
      <w:color w:val="000000"/>
      <w:u w:color="000000"/>
      <w:bdr w:val="nil"/>
    </w:rPr>
  </w:style>
  <w:style w:type="character" w:styleId="FootnoteReference">
    <w:name w:val="footnote reference"/>
    <w:basedOn w:val="DefaultParagraphFont"/>
    <w:uiPriority w:val="99"/>
    <w:semiHidden/>
    <w:unhideWhenUsed/>
    <w:rsid w:val="006956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295262">
      <w:bodyDiv w:val="1"/>
      <w:marLeft w:val="0"/>
      <w:marRight w:val="0"/>
      <w:marTop w:val="0"/>
      <w:marBottom w:val="0"/>
      <w:divBdr>
        <w:top w:val="none" w:sz="0" w:space="0" w:color="auto"/>
        <w:left w:val="none" w:sz="0" w:space="0" w:color="auto"/>
        <w:bottom w:val="none" w:sz="0" w:space="0" w:color="auto"/>
        <w:right w:val="none" w:sz="0" w:space="0" w:color="auto"/>
      </w:divBdr>
      <w:divsChild>
        <w:div w:id="102119832">
          <w:marLeft w:val="0"/>
          <w:marRight w:val="0"/>
          <w:marTop w:val="0"/>
          <w:marBottom w:val="0"/>
          <w:divBdr>
            <w:top w:val="none" w:sz="0" w:space="0" w:color="auto"/>
            <w:left w:val="none" w:sz="0" w:space="0" w:color="auto"/>
            <w:bottom w:val="none" w:sz="0" w:space="0" w:color="auto"/>
            <w:right w:val="none" w:sz="0" w:space="0" w:color="auto"/>
          </w:divBdr>
          <w:divsChild>
            <w:div w:id="215623659">
              <w:marLeft w:val="0"/>
              <w:marRight w:val="0"/>
              <w:marTop w:val="0"/>
              <w:marBottom w:val="0"/>
              <w:divBdr>
                <w:top w:val="none" w:sz="0" w:space="0" w:color="auto"/>
                <w:left w:val="none" w:sz="0" w:space="0" w:color="auto"/>
                <w:bottom w:val="none" w:sz="0" w:space="0" w:color="auto"/>
                <w:right w:val="none" w:sz="0" w:space="0" w:color="auto"/>
              </w:divBdr>
              <w:divsChild>
                <w:div w:id="105198556">
                  <w:marLeft w:val="0"/>
                  <w:marRight w:val="0"/>
                  <w:marTop w:val="0"/>
                  <w:marBottom w:val="0"/>
                  <w:divBdr>
                    <w:top w:val="none" w:sz="0" w:space="0" w:color="auto"/>
                    <w:left w:val="none" w:sz="0" w:space="0" w:color="auto"/>
                    <w:bottom w:val="none" w:sz="0" w:space="0" w:color="auto"/>
                    <w:right w:val="none" w:sz="0" w:space="0" w:color="auto"/>
                  </w:divBdr>
                  <w:divsChild>
                    <w:div w:id="2147045315">
                      <w:marLeft w:val="0"/>
                      <w:marRight w:val="0"/>
                      <w:marTop w:val="0"/>
                      <w:marBottom w:val="0"/>
                      <w:divBdr>
                        <w:top w:val="none" w:sz="0" w:space="0" w:color="auto"/>
                        <w:left w:val="none" w:sz="0" w:space="0" w:color="auto"/>
                        <w:bottom w:val="none" w:sz="0" w:space="0" w:color="auto"/>
                        <w:right w:val="none" w:sz="0" w:space="0" w:color="auto"/>
                      </w:divBdr>
                      <w:divsChild>
                        <w:div w:id="177597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9717353">
      <w:bodyDiv w:val="1"/>
      <w:marLeft w:val="0"/>
      <w:marRight w:val="0"/>
      <w:marTop w:val="0"/>
      <w:marBottom w:val="0"/>
      <w:divBdr>
        <w:top w:val="none" w:sz="0" w:space="0" w:color="auto"/>
        <w:left w:val="none" w:sz="0" w:space="0" w:color="auto"/>
        <w:bottom w:val="none" w:sz="0" w:space="0" w:color="auto"/>
        <w:right w:val="none" w:sz="0" w:space="0" w:color="auto"/>
      </w:divBdr>
      <w:divsChild>
        <w:div w:id="63143422">
          <w:marLeft w:val="0"/>
          <w:marRight w:val="0"/>
          <w:marTop w:val="0"/>
          <w:marBottom w:val="0"/>
          <w:divBdr>
            <w:top w:val="none" w:sz="0" w:space="0" w:color="auto"/>
            <w:left w:val="none" w:sz="0" w:space="0" w:color="auto"/>
            <w:bottom w:val="none" w:sz="0" w:space="0" w:color="auto"/>
            <w:right w:val="none" w:sz="0" w:space="0" w:color="auto"/>
          </w:divBdr>
          <w:divsChild>
            <w:div w:id="1286425969">
              <w:marLeft w:val="0"/>
              <w:marRight w:val="0"/>
              <w:marTop w:val="0"/>
              <w:marBottom w:val="0"/>
              <w:divBdr>
                <w:top w:val="none" w:sz="0" w:space="0" w:color="auto"/>
                <w:left w:val="none" w:sz="0" w:space="0" w:color="auto"/>
                <w:bottom w:val="none" w:sz="0" w:space="0" w:color="auto"/>
                <w:right w:val="none" w:sz="0" w:space="0" w:color="auto"/>
              </w:divBdr>
              <w:divsChild>
                <w:div w:id="352194586">
                  <w:marLeft w:val="0"/>
                  <w:marRight w:val="0"/>
                  <w:marTop w:val="0"/>
                  <w:marBottom w:val="0"/>
                  <w:divBdr>
                    <w:top w:val="none" w:sz="0" w:space="0" w:color="auto"/>
                    <w:left w:val="none" w:sz="0" w:space="0" w:color="auto"/>
                    <w:bottom w:val="none" w:sz="0" w:space="0" w:color="auto"/>
                    <w:right w:val="none" w:sz="0" w:space="0" w:color="auto"/>
                  </w:divBdr>
                  <w:divsChild>
                    <w:div w:id="1273367320">
                      <w:marLeft w:val="0"/>
                      <w:marRight w:val="0"/>
                      <w:marTop w:val="0"/>
                      <w:marBottom w:val="0"/>
                      <w:divBdr>
                        <w:top w:val="none" w:sz="0" w:space="0" w:color="auto"/>
                        <w:left w:val="none" w:sz="0" w:space="0" w:color="auto"/>
                        <w:bottom w:val="none" w:sz="0" w:space="0" w:color="auto"/>
                        <w:right w:val="none" w:sz="0" w:space="0" w:color="auto"/>
                      </w:divBdr>
                      <w:divsChild>
                        <w:div w:id="138020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6062808">
      <w:bodyDiv w:val="1"/>
      <w:marLeft w:val="134"/>
      <w:marRight w:val="134"/>
      <w:marTop w:val="134"/>
      <w:marBottom w:val="134"/>
      <w:divBdr>
        <w:top w:val="none" w:sz="0" w:space="0" w:color="auto"/>
        <w:left w:val="none" w:sz="0" w:space="0" w:color="auto"/>
        <w:bottom w:val="none" w:sz="0" w:space="0" w:color="auto"/>
        <w:right w:val="none" w:sz="0" w:space="0" w:color="auto"/>
      </w:divBdr>
    </w:div>
    <w:div w:id="735083275">
      <w:bodyDiv w:val="1"/>
      <w:marLeft w:val="0"/>
      <w:marRight w:val="0"/>
      <w:marTop w:val="0"/>
      <w:marBottom w:val="0"/>
      <w:divBdr>
        <w:top w:val="none" w:sz="0" w:space="0" w:color="auto"/>
        <w:left w:val="none" w:sz="0" w:space="0" w:color="auto"/>
        <w:bottom w:val="none" w:sz="0" w:space="0" w:color="auto"/>
        <w:right w:val="none" w:sz="0" w:space="0" w:color="auto"/>
      </w:divBdr>
    </w:div>
    <w:div w:id="1250770971">
      <w:bodyDiv w:val="1"/>
      <w:marLeft w:val="0"/>
      <w:marRight w:val="0"/>
      <w:marTop w:val="0"/>
      <w:marBottom w:val="0"/>
      <w:divBdr>
        <w:top w:val="none" w:sz="0" w:space="0" w:color="auto"/>
        <w:left w:val="none" w:sz="0" w:space="0" w:color="auto"/>
        <w:bottom w:val="none" w:sz="0" w:space="0" w:color="auto"/>
        <w:right w:val="none" w:sz="0" w:space="0" w:color="auto"/>
      </w:divBdr>
    </w:div>
    <w:div w:id="1345132840">
      <w:bodyDiv w:val="1"/>
      <w:marLeft w:val="0"/>
      <w:marRight w:val="0"/>
      <w:marTop w:val="0"/>
      <w:marBottom w:val="0"/>
      <w:divBdr>
        <w:top w:val="none" w:sz="0" w:space="0" w:color="auto"/>
        <w:left w:val="none" w:sz="0" w:space="0" w:color="auto"/>
        <w:bottom w:val="none" w:sz="0" w:space="0" w:color="auto"/>
        <w:right w:val="none" w:sz="0" w:space="0" w:color="auto"/>
      </w:divBdr>
    </w:div>
    <w:div w:id="1414087398">
      <w:bodyDiv w:val="1"/>
      <w:marLeft w:val="0"/>
      <w:marRight w:val="0"/>
      <w:marTop w:val="0"/>
      <w:marBottom w:val="0"/>
      <w:divBdr>
        <w:top w:val="none" w:sz="0" w:space="0" w:color="auto"/>
        <w:left w:val="none" w:sz="0" w:space="0" w:color="auto"/>
        <w:bottom w:val="none" w:sz="0" w:space="0" w:color="auto"/>
        <w:right w:val="none" w:sz="0" w:space="0" w:color="auto"/>
      </w:divBdr>
    </w:div>
    <w:div w:id="1467428251">
      <w:bodyDiv w:val="1"/>
      <w:marLeft w:val="134"/>
      <w:marRight w:val="134"/>
      <w:marTop w:val="134"/>
      <w:marBottom w:val="134"/>
      <w:divBdr>
        <w:top w:val="none" w:sz="0" w:space="0" w:color="auto"/>
        <w:left w:val="none" w:sz="0" w:space="0" w:color="auto"/>
        <w:bottom w:val="none" w:sz="0" w:space="0" w:color="auto"/>
        <w:right w:val="none" w:sz="0" w:space="0" w:color="auto"/>
      </w:divBdr>
    </w:div>
    <w:div w:id="1651519290">
      <w:bodyDiv w:val="1"/>
      <w:marLeft w:val="0"/>
      <w:marRight w:val="0"/>
      <w:marTop w:val="0"/>
      <w:marBottom w:val="0"/>
      <w:divBdr>
        <w:top w:val="none" w:sz="0" w:space="0" w:color="auto"/>
        <w:left w:val="none" w:sz="0" w:space="0" w:color="auto"/>
        <w:bottom w:val="none" w:sz="0" w:space="0" w:color="auto"/>
        <w:right w:val="none" w:sz="0" w:space="0" w:color="auto"/>
      </w:divBdr>
    </w:div>
    <w:div w:id="1684748597">
      <w:bodyDiv w:val="1"/>
      <w:marLeft w:val="134"/>
      <w:marRight w:val="134"/>
      <w:marTop w:val="134"/>
      <w:marBottom w:val="134"/>
      <w:divBdr>
        <w:top w:val="none" w:sz="0" w:space="0" w:color="auto"/>
        <w:left w:val="none" w:sz="0" w:space="0" w:color="auto"/>
        <w:bottom w:val="none" w:sz="0" w:space="0" w:color="auto"/>
        <w:right w:val="none" w:sz="0" w:space="0" w:color="auto"/>
      </w:divBdr>
    </w:div>
    <w:div w:id="1858229767">
      <w:bodyDiv w:val="1"/>
      <w:marLeft w:val="0"/>
      <w:marRight w:val="0"/>
      <w:marTop w:val="0"/>
      <w:marBottom w:val="0"/>
      <w:divBdr>
        <w:top w:val="none" w:sz="0" w:space="0" w:color="auto"/>
        <w:left w:val="none" w:sz="0" w:space="0" w:color="auto"/>
        <w:bottom w:val="none" w:sz="0" w:space="0" w:color="auto"/>
        <w:right w:val="none" w:sz="0" w:space="0" w:color="auto"/>
      </w:divBdr>
    </w:div>
    <w:div w:id="1921793300">
      <w:bodyDiv w:val="1"/>
      <w:marLeft w:val="0"/>
      <w:marRight w:val="0"/>
      <w:marTop w:val="0"/>
      <w:marBottom w:val="0"/>
      <w:divBdr>
        <w:top w:val="none" w:sz="0" w:space="0" w:color="auto"/>
        <w:left w:val="none" w:sz="0" w:space="0" w:color="auto"/>
        <w:bottom w:val="none" w:sz="0" w:space="0" w:color="auto"/>
        <w:right w:val="none" w:sz="0" w:space="0" w:color="auto"/>
      </w:divBdr>
      <w:divsChild>
        <w:div w:id="1033383732">
          <w:marLeft w:val="0"/>
          <w:marRight w:val="0"/>
          <w:marTop w:val="0"/>
          <w:marBottom w:val="0"/>
          <w:divBdr>
            <w:top w:val="none" w:sz="0" w:space="0" w:color="auto"/>
            <w:left w:val="none" w:sz="0" w:space="0" w:color="auto"/>
            <w:bottom w:val="none" w:sz="0" w:space="0" w:color="auto"/>
            <w:right w:val="none" w:sz="0" w:space="0" w:color="auto"/>
          </w:divBdr>
          <w:divsChild>
            <w:div w:id="525674847">
              <w:marLeft w:val="0"/>
              <w:marRight w:val="0"/>
              <w:marTop w:val="0"/>
              <w:marBottom w:val="0"/>
              <w:divBdr>
                <w:top w:val="none" w:sz="0" w:space="0" w:color="auto"/>
                <w:left w:val="none" w:sz="0" w:space="0" w:color="auto"/>
                <w:bottom w:val="none" w:sz="0" w:space="0" w:color="auto"/>
                <w:right w:val="none" w:sz="0" w:space="0" w:color="auto"/>
              </w:divBdr>
              <w:divsChild>
                <w:div w:id="117071652">
                  <w:marLeft w:val="0"/>
                  <w:marRight w:val="0"/>
                  <w:marTop w:val="0"/>
                  <w:marBottom w:val="0"/>
                  <w:divBdr>
                    <w:top w:val="none" w:sz="0" w:space="0" w:color="auto"/>
                    <w:left w:val="none" w:sz="0" w:space="0" w:color="auto"/>
                    <w:bottom w:val="none" w:sz="0" w:space="0" w:color="auto"/>
                    <w:right w:val="none" w:sz="0" w:space="0" w:color="auto"/>
                  </w:divBdr>
                  <w:divsChild>
                    <w:div w:id="2003969220">
                      <w:marLeft w:val="0"/>
                      <w:marRight w:val="0"/>
                      <w:marTop w:val="0"/>
                      <w:marBottom w:val="0"/>
                      <w:divBdr>
                        <w:top w:val="none" w:sz="0" w:space="0" w:color="auto"/>
                        <w:left w:val="none" w:sz="0" w:space="0" w:color="auto"/>
                        <w:bottom w:val="none" w:sz="0" w:space="0" w:color="auto"/>
                        <w:right w:val="none" w:sz="0" w:space="0" w:color="auto"/>
                      </w:divBdr>
                      <w:divsChild>
                        <w:div w:id="194028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1982096">
      <w:bodyDiv w:val="1"/>
      <w:marLeft w:val="0"/>
      <w:marRight w:val="0"/>
      <w:marTop w:val="0"/>
      <w:marBottom w:val="0"/>
      <w:divBdr>
        <w:top w:val="none" w:sz="0" w:space="0" w:color="auto"/>
        <w:left w:val="none" w:sz="0" w:space="0" w:color="auto"/>
        <w:bottom w:val="none" w:sz="0" w:space="0" w:color="auto"/>
        <w:right w:val="none" w:sz="0" w:space="0" w:color="auto"/>
      </w:divBdr>
    </w:div>
    <w:div w:id="1967084457">
      <w:bodyDiv w:val="1"/>
      <w:marLeft w:val="0"/>
      <w:marRight w:val="0"/>
      <w:marTop w:val="0"/>
      <w:marBottom w:val="0"/>
      <w:divBdr>
        <w:top w:val="none" w:sz="0" w:space="0" w:color="auto"/>
        <w:left w:val="none" w:sz="0" w:space="0" w:color="auto"/>
        <w:bottom w:val="none" w:sz="0" w:space="0" w:color="auto"/>
        <w:right w:val="none" w:sz="0" w:space="0" w:color="auto"/>
      </w:divBdr>
      <w:divsChild>
        <w:div w:id="576985870">
          <w:marLeft w:val="0"/>
          <w:marRight w:val="0"/>
          <w:marTop w:val="0"/>
          <w:marBottom w:val="0"/>
          <w:divBdr>
            <w:top w:val="none" w:sz="0" w:space="0" w:color="auto"/>
            <w:left w:val="none" w:sz="0" w:space="0" w:color="auto"/>
            <w:bottom w:val="none" w:sz="0" w:space="0" w:color="auto"/>
            <w:right w:val="none" w:sz="0" w:space="0" w:color="auto"/>
          </w:divBdr>
          <w:divsChild>
            <w:div w:id="1114592646">
              <w:marLeft w:val="0"/>
              <w:marRight w:val="0"/>
              <w:marTop w:val="0"/>
              <w:marBottom w:val="0"/>
              <w:divBdr>
                <w:top w:val="none" w:sz="0" w:space="0" w:color="auto"/>
                <w:left w:val="none" w:sz="0" w:space="0" w:color="auto"/>
                <w:bottom w:val="none" w:sz="0" w:space="0" w:color="auto"/>
                <w:right w:val="none" w:sz="0" w:space="0" w:color="auto"/>
              </w:divBdr>
              <w:divsChild>
                <w:div w:id="883953036">
                  <w:marLeft w:val="0"/>
                  <w:marRight w:val="0"/>
                  <w:marTop w:val="0"/>
                  <w:marBottom w:val="0"/>
                  <w:divBdr>
                    <w:top w:val="none" w:sz="0" w:space="0" w:color="auto"/>
                    <w:left w:val="none" w:sz="0" w:space="0" w:color="auto"/>
                    <w:bottom w:val="none" w:sz="0" w:space="0" w:color="auto"/>
                    <w:right w:val="none" w:sz="0" w:space="0" w:color="auto"/>
                  </w:divBdr>
                  <w:divsChild>
                    <w:div w:id="1191576831">
                      <w:marLeft w:val="0"/>
                      <w:marRight w:val="0"/>
                      <w:marTop w:val="0"/>
                      <w:marBottom w:val="0"/>
                      <w:divBdr>
                        <w:top w:val="none" w:sz="0" w:space="0" w:color="auto"/>
                        <w:left w:val="none" w:sz="0" w:space="0" w:color="auto"/>
                        <w:bottom w:val="none" w:sz="0" w:space="0" w:color="auto"/>
                        <w:right w:val="none" w:sz="0" w:space="0" w:color="auto"/>
                      </w:divBdr>
                      <w:divsChild>
                        <w:div w:id="55161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6401034">
      <w:bodyDiv w:val="1"/>
      <w:marLeft w:val="0"/>
      <w:marRight w:val="0"/>
      <w:marTop w:val="0"/>
      <w:marBottom w:val="0"/>
      <w:divBdr>
        <w:top w:val="none" w:sz="0" w:space="0" w:color="auto"/>
        <w:left w:val="none" w:sz="0" w:space="0" w:color="auto"/>
        <w:bottom w:val="none" w:sz="0" w:space="0" w:color="auto"/>
        <w:right w:val="none" w:sz="0" w:space="0" w:color="auto"/>
      </w:divBdr>
      <w:divsChild>
        <w:div w:id="365101439">
          <w:marLeft w:val="0"/>
          <w:marRight w:val="0"/>
          <w:marTop w:val="0"/>
          <w:marBottom w:val="0"/>
          <w:divBdr>
            <w:top w:val="none" w:sz="0" w:space="0" w:color="auto"/>
            <w:left w:val="none" w:sz="0" w:space="0" w:color="auto"/>
            <w:bottom w:val="none" w:sz="0" w:space="0" w:color="auto"/>
            <w:right w:val="none" w:sz="0" w:space="0" w:color="auto"/>
          </w:divBdr>
          <w:divsChild>
            <w:div w:id="824930025">
              <w:marLeft w:val="0"/>
              <w:marRight w:val="0"/>
              <w:marTop w:val="0"/>
              <w:marBottom w:val="0"/>
              <w:divBdr>
                <w:top w:val="none" w:sz="0" w:space="0" w:color="auto"/>
                <w:left w:val="none" w:sz="0" w:space="0" w:color="auto"/>
                <w:bottom w:val="none" w:sz="0" w:space="0" w:color="auto"/>
                <w:right w:val="none" w:sz="0" w:space="0" w:color="auto"/>
              </w:divBdr>
              <w:divsChild>
                <w:div w:id="2138253343">
                  <w:marLeft w:val="0"/>
                  <w:marRight w:val="0"/>
                  <w:marTop w:val="0"/>
                  <w:marBottom w:val="0"/>
                  <w:divBdr>
                    <w:top w:val="none" w:sz="0" w:space="0" w:color="auto"/>
                    <w:left w:val="none" w:sz="0" w:space="0" w:color="auto"/>
                    <w:bottom w:val="none" w:sz="0" w:space="0" w:color="auto"/>
                    <w:right w:val="none" w:sz="0" w:space="0" w:color="auto"/>
                  </w:divBdr>
                  <w:divsChild>
                    <w:div w:id="2032140521">
                      <w:marLeft w:val="0"/>
                      <w:marRight w:val="0"/>
                      <w:marTop w:val="0"/>
                      <w:marBottom w:val="0"/>
                      <w:divBdr>
                        <w:top w:val="none" w:sz="0" w:space="0" w:color="auto"/>
                        <w:left w:val="none" w:sz="0" w:space="0" w:color="auto"/>
                        <w:bottom w:val="none" w:sz="0" w:space="0" w:color="auto"/>
                        <w:right w:val="none" w:sz="0" w:space="0" w:color="auto"/>
                      </w:divBdr>
                      <w:divsChild>
                        <w:div w:id="60812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764B63-DD43-4DBC-A41E-AC3E5E54B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729</Words>
  <Characters>4160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2023-01-18T20:24:00Z</dcterms:created>
  <dcterms:modified xsi:type="dcterms:W3CDTF">2023-01-18T20:24:00Z</dcterms:modified>
</cp:coreProperties>
</file>